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1C1CB2" w:rsidRDefault="000C6893">
      <w:pPr>
        <w:pStyle w:val="Nadpis"/>
        <w:spacing w:before="0" w:after="0"/>
        <w:jc w:val="center"/>
        <w:rPr>
          <w:b/>
          <w:bCs/>
          <w:sz w:val="24"/>
          <w:szCs w:val="24"/>
        </w:rPr>
      </w:pPr>
      <w:r>
        <w:rPr>
          <w:b/>
          <w:bCs/>
          <w:sz w:val="24"/>
        </w:rPr>
        <w:t xml:space="preserve">k </w:t>
      </w:r>
      <w:r w:rsidR="001C1CB2" w:rsidRPr="001C1CB2">
        <w:rPr>
          <w:b/>
          <w:sz w:val="24"/>
          <w:szCs w:val="24"/>
        </w:rPr>
        <w:t>vládnímu návrhu zákona, kterým se mění zákon č. 259/2017 Sb., kterým se mění zákon č</w:t>
      </w:r>
      <w:r w:rsidR="001C1CB2">
        <w:rPr>
          <w:b/>
          <w:sz w:val="24"/>
          <w:szCs w:val="24"/>
        </w:rPr>
        <w:t> </w:t>
      </w:r>
      <w:r w:rsidR="001C1CB2" w:rsidRPr="001C1CB2">
        <w:rPr>
          <w:b/>
          <w:sz w:val="24"/>
          <w:szCs w:val="24"/>
        </w:rPr>
        <w:t xml:space="preserve"> 589/1992 Sb., o pojistném na sociální zabezpečení a příspěvku na státní politiku zaměstnanosti, ve znění pozdějších předpisů, a další související zákony, a zákon č. 92/2018 Sb., kterým se mění zákon č. 582/1991 Sb., o organizaci a provádění sociálního zabezpečení, ve</w:t>
      </w:r>
      <w:r w:rsidR="001C1CB2">
        <w:rPr>
          <w:b/>
          <w:sz w:val="24"/>
          <w:szCs w:val="24"/>
        </w:rPr>
        <w:t> </w:t>
      </w:r>
      <w:r w:rsidR="001C1CB2" w:rsidRPr="001C1CB2">
        <w:rPr>
          <w:b/>
          <w:sz w:val="24"/>
          <w:szCs w:val="24"/>
        </w:rPr>
        <w:t>znění pozdějších předpisů, a některé další zákony</w:t>
      </w:r>
    </w:p>
    <w:p w:rsidR="000C6893" w:rsidRDefault="000C6893">
      <w:pPr>
        <w:pStyle w:val="Nadpis"/>
        <w:spacing w:before="0" w:after="0"/>
        <w:jc w:val="center"/>
        <w:rPr>
          <w:b/>
          <w:bCs/>
        </w:rPr>
      </w:pPr>
      <w:r>
        <w:rPr>
          <w:b/>
          <w:bCs/>
          <w:sz w:val="24"/>
        </w:rPr>
        <w:t xml:space="preserve">(tisk </w:t>
      </w:r>
      <w:r w:rsidR="001C1CB2">
        <w:rPr>
          <w:b/>
          <w:bCs/>
          <w:sz w:val="24"/>
        </w:rPr>
        <w:t>204)</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pStyle w:val="Nadpis4"/>
        <w:jc w:val="center"/>
      </w:pPr>
      <w:r>
        <w:rPr>
          <w:b/>
        </w:rPr>
        <w:t xml:space="preserve">Pozměňovací návrhy přednesené ve druhém čtení dne </w:t>
      </w:r>
      <w:r w:rsidR="00D05B28">
        <w:rPr>
          <w:b/>
        </w:rPr>
        <w:t>15. března 2019</w:t>
      </w:r>
      <w:r w:rsidR="00945165">
        <w:rPr>
          <w:b/>
        </w:rPr>
        <w:br/>
        <w:t xml:space="preserve">a dne </w:t>
      </w:r>
      <w:r w:rsidR="00833873">
        <w:rPr>
          <w:b/>
        </w:rPr>
        <w:t>16</w:t>
      </w:r>
      <w:r w:rsidR="00945165">
        <w:rPr>
          <w:b/>
        </w:rPr>
        <w:t xml:space="preserve">. </w:t>
      </w:r>
      <w:r w:rsidR="00833873">
        <w:rPr>
          <w:b/>
        </w:rPr>
        <w:t>dubna</w:t>
      </w:r>
      <w:r w:rsidR="00945165">
        <w:rPr>
          <w:b/>
        </w:rPr>
        <w:t xml:space="preserve"> 2019</w:t>
      </w:r>
    </w:p>
    <w:p w:rsidR="000C6893" w:rsidRDefault="000C6893"/>
    <w:p w:rsidR="00D05B28" w:rsidRDefault="00D05B28"/>
    <w:p w:rsidR="00953611" w:rsidRDefault="00953611" w:rsidP="00511F8C">
      <w:pPr>
        <w:pStyle w:val="PNposlanec"/>
      </w:pPr>
      <w:r>
        <w:t xml:space="preserve">Poslanec Roman </w:t>
      </w:r>
      <w:proofErr w:type="spellStart"/>
      <w:r>
        <w:t>Sklenák</w:t>
      </w:r>
      <w:proofErr w:type="spellEnd"/>
    </w:p>
    <w:p w:rsidR="00953611" w:rsidRPr="00FC47A2" w:rsidRDefault="00953611" w:rsidP="00953611">
      <w:pPr>
        <w:rPr>
          <w:i/>
        </w:rPr>
      </w:pPr>
      <w:r w:rsidRPr="00FC47A2">
        <w:rPr>
          <w:i/>
        </w:rPr>
        <w:t xml:space="preserve">SD 2481 </w:t>
      </w:r>
    </w:p>
    <w:p w:rsidR="00953611" w:rsidRPr="00FC47A2" w:rsidRDefault="00953611" w:rsidP="00953611">
      <w:pPr>
        <w:rPr>
          <w:b/>
          <w:i/>
        </w:rPr>
      </w:pPr>
      <w:r w:rsidRPr="00FC47A2">
        <w:rPr>
          <w:b/>
          <w:i/>
        </w:rPr>
        <w:t>Komplexní pozměňovací návrh</w:t>
      </w:r>
    </w:p>
    <w:p w:rsidR="00953611" w:rsidRPr="007A755A" w:rsidRDefault="00953611" w:rsidP="00953611">
      <w:pPr>
        <w:tabs>
          <w:tab w:val="left" w:pos="1580"/>
        </w:tabs>
        <w:jc w:val="center"/>
        <w:rPr>
          <w:b/>
        </w:rPr>
      </w:pPr>
      <w:r w:rsidRPr="00953611">
        <w:t>„</w:t>
      </w:r>
      <w:r w:rsidRPr="007A755A">
        <w:rPr>
          <w:b/>
        </w:rPr>
        <w:t>ZÁKON</w:t>
      </w:r>
    </w:p>
    <w:p w:rsidR="00953611" w:rsidRPr="007A755A" w:rsidRDefault="00953611" w:rsidP="00953611">
      <w:pPr>
        <w:tabs>
          <w:tab w:val="left" w:pos="1580"/>
        </w:tabs>
        <w:jc w:val="center"/>
      </w:pPr>
      <w:r w:rsidRPr="007A755A">
        <w:t>ze dne ……….. 2019,</w:t>
      </w:r>
    </w:p>
    <w:p w:rsidR="00953611" w:rsidRPr="007A755A" w:rsidRDefault="00953611" w:rsidP="00953611">
      <w:pPr>
        <w:tabs>
          <w:tab w:val="left" w:pos="1580"/>
        </w:tabs>
        <w:jc w:val="center"/>
      </w:pPr>
    </w:p>
    <w:p w:rsidR="00953611" w:rsidRPr="007A755A" w:rsidRDefault="00953611" w:rsidP="00953611">
      <w:pPr>
        <w:tabs>
          <w:tab w:val="left" w:pos="1580"/>
        </w:tabs>
        <w:jc w:val="center"/>
        <w:rPr>
          <w:b/>
        </w:rPr>
      </w:pPr>
      <w:r w:rsidRPr="007A755A">
        <w:rPr>
          <w:b/>
        </w:rPr>
        <w:t>kterým se mění zákon č. 187/2006 Sb., o nemocenském pojištění, ve znění pozdějších předpisů</w:t>
      </w:r>
      <w:r>
        <w:rPr>
          <w:b/>
        </w:rPr>
        <w:t xml:space="preserve">, </w:t>
      </w:r>
      <w:r w:rsidRPr="00293AFE">
        <w:rPr>
          <w:b/>
        </w:rPr>
        <w:t>zákon č. 259/2017 Sb.</w:t>
      </w:r>
      <w:r>
        <w:rPr>
          <w:b/>
        </w:rPr>
        <w:t xml:space="preserve">, kterým se mění zákon č. 589/1992 Sb., o pojistném na sociální zabezpečení a příspěvku na státní politiku zaměstnanosti, ve znění pozdějších předpisů, a další související zákony, </w:t>
      </w:r>
      <w:r w:rsidRPr="007A755A">
        <w:rPr>
          <w:b/>
        </w:rPr>
        <w:t>a některé další zákony</w:t>
      </w:r>
    </w:p>
    <w:p w:rsidR="00953611" w:rsidRPr="007A755A" w:rsidRDefault="00953611" w:rsidP="00953611">
      <w:pPr>
        <w:tabs>
          <w:tab w:val="left" w:pos="1580"/>
        </w:tabs>
        <w:jc w:val="both"/>
        <w:rPr>
          <w:b/>
        </w:rPr>
      </w:pPr>
    </w:p>
    <w:p w:rsidR="00953611" w:rsidRPr="007A755A" w:rsidRDefault="00953611" w:rsidP="00953611">
      <w:pPr>
        <w:tabs>
          <w:tab w:val="left" w:pos="1580"/>
        </w:tabs>
        <w:jc w:val="both"/>
      </w:pPr>
      <w:r w:rsidRPr="007A755A">
        <w:rPr>
          <w:b/>
        </w:rPr>
        <w:t xml:space="preserve">     </w:t>
      </w:r>
      <w:r w:rsidRPr="007A755A">
        <w:t xml:space="preserve"> Parlament se usnesl na tomto zákoně České republiky:</w:t>
      </w:r>
    </w:p>
    <w:p w:rsidR="00953611" w:rsidRPr="007A755A" w:rsidRDefault="00953611" w:rsidP="00953611">
      <w:pPr>
        <w:pStyle w:val="Bezmezer"/>
        <w:rPr>
          <w:rFonts w:ascii="Times New Roman" w:hAnsi="Times New Roman"/>
          <w:noProof w:val="0"/>
          <w:color w:val="auto"/>
          <w:sz w:val="24"/>
        </w:rPr>
      </w:pPr>
    </w:p>
    <w:p w:rsidR="00953611" w:rsidRPr="007A755A" w:rsidRDefault="00953611" w:rsidP="00953611">
      <w:pPr>
        <w:jc w:val="center"/>
        <w:rPr>
          <w:b/>
        </w:rPr>
      </w:pPr>
      <w:r w:rsidRPr="007A755A">
        <w:rPr>
          <w:b/>
        </w:rPr>
        <w:t>ČÁST PRVNÍ</w:t>
      </w:r>
    </w:p>
    <w:p w:rsidR="00953611" w:rsidRPr="007A755A" w:rsidRDefault="00953611" w:rsidP="00953611">
      <w:pPr>
        <w:jc w:val="center"/>
        <w:rPr>
          <w:b/>
        </w:rPr>
      </w:pPr>
    </w:p>
    <w:p w:rsidR="00953611" w:rsidRPr="007A755A" w:rsidRDefault="00953611" w:rsidP="00953611">
      <w:pPr>
        <w:jc w:val="center"/>
        <w:rPr>
          <w:b/>
        </w:rPr>
      </w:pPr>
      <w:r w:rsidRPr="007A755A">
        <w:rPr>
          <w:b/>
        </w:rPr>
        <w:t>Změna zákona o nemocenském pojištění</w:t>
      </w:r>
    </w:p>
    <w:p w:rsidR="00953611" w:rsidRPr="007A755A" w:rsidRDefault="00953611" w:rsidP="00953611">
      <w:pPr>
        <w:jc w:val="center"/>
        <w:rPr>
          <w:b/>
        </w:rPr>
      </w:pPr>
    </w:p>
    <w:p w:rsidR="00953611" w:rsidRPr="007A755A" w:rsidRDefault="00953611" w:rsidP="00953611">
      <w:pPr>
        <w:jc w:val="center"/>
      </w:pPr>
      <w:r w:rsidRPr="007A755A">
        <w:t>Čl. I</w:t>
      </w:r>
    </w:p>
    <w:p w:rsidR="00953611" w:rsidRPr="007A755A" w:rsidRDefault="00953611" w:rsidP="00953611">
      <w:pPr>
        <w:pStyle w:val="Bezmezer"/>
        <w:rPr>
          <w:rFonts w:ascii="Times New Roman" w:hAnsi="Times New Roman"/>
          <w:noProof w:val="0"/>
          <w:color w:val="auto"/>
          <w:sz w:val="24"/>
        </w:rPr>
      </w:pPr>
    </w:p>
    <w:p w:rsidR="00953611" w:rsidRPr="007A755A" w:rsidRDefault="00953611" w:rsidP="00953611">
      <w:pPr>
        <w:pStyle w:val="Bezmezer"/>
        <w:ind w:firstLine="708"/>
        <w:rPr>
          <w:rFonts w:ascii="Times New Roman" w:hAnsi="Times New Roman"/>
          <w:noProof w:val="0"/>
          <w:color w:val="auto"/>
          <w:sz w:val="24"/>
        </w:rPr>
      </w:pPr>
      <w:r w:rsidRPr="007A755A">
        <w:rPr>
          <w:rFonts w:ascii="Times New Roman" w:hAnsi="Times New Roman"/>
          <w:noProof w:val="0"/>
          <w:color w:val="auto"/>
          <w:sz w:val="24"/>
        </w:rPr>
        <w:t>Zákon č. 187/2006 Sb., o nemocenském pojištění, ve znění zákona č. 585/2006 Sb., zákona č. 181/2007 Sb., zákona č. 261/2007 Sb., zákona č. 239/2008 Sb., zákona č. 305/2008 Sb., zákona č. 306/2008 Sb., zákona č. 479/2008 Sb., zákona č. 2/2009 Sb., zákona č. 41/2009 Sb., zákona č. 158/2009 Sb., zákona č. 227/2009 Sb., zákona č. 302/2009 Sb., zákona č. 303/2009 Sb., zákona č. 362/2009 Sb., zákona č. 157/2010 Sb., zákona č. 166/2010 Sb., zákona č. 347/2010 Sb., zákona č. 73/2011 Sb., zákona č. 180/2011 Sb., zákona č. 263/2011 Sb., zákona č. 341/2011 Sb., zákona č. 364/2011 Sb., zákona č. 365/2011 Sb., zákona č. 375/2011 Sb., zákona č. 458/2011 Sb., zákona č. 470/2011 Sb., zákona č. 1/2012 Sb., zákona č. 167/2012 Sb., zákona č. 169/2012 Sb., zákona č. 396/2012 Sb., zákona č. 401/2012 Sb., zákona č. 303/2013 Sb., zákonného opatření Senátu č. 344/2013 Sb., zákona č. 64/2014 Sb., zákona č. 250/2014 Sb., zákona č. 267/2014 Sb., zákona č. 332/2014 Sb., nálezu Ústavního soudu, vyhlášeného pod č. 14/2015 Sb., zákona č. 131/2015 Sb., zákona č. 204/2015 Sb., zákona č. 317/2015 Sb., zákona č. 47/2016 Sb., zákona č. 190/2016 Sb., zákona č. 298/2016 Sb., zákona č. 24/2017 Sb., zákona č. 99/2017 Sb., zákona č. 148/2017 Sb., zákona č. 183/2017 Sb., zákona č. 195/2017 Sb., zákona č. 259/2017 Sb., zákona č. 310/2017 Sb., zákona č. 92/2018 Sb. a zákona č. 335/2018 Sb., se mění takto:</w:t>
      </w:r>
    </w:p>
    <w:p w:rsidR="00953611" w:rsidRPr="007A755A" w:rsidRDefault="00953611" w:rsidP="00953611">
      <w:pPr>
        <w:pStyle w:val="Bezmezer"/>
        <w:rPr>
          <w:rFonts w:ascii="Times New Roman" w:hAnsi="Times New Roman"/>
          <w:noProof w:val="0"/>
          <w:color w:val="auto"/>
          <w:sz w:val="24"/>
        </w:rPr>
      </w:pPr>
    </w:p>
    <w:p w:rsidR="00953611" w:rsidRPr="007A755A" w:rsidRDefault="00953611" w:rsidP="00953611">
      <w:pPr>
        <w:pStyle w:val="Bezmezer"/>
        <w:numPr>
          <w:ilvl w:val="0"/>
          <w:numId w:val="3"/>
        </w:numPr>
        <w:ind w:left="284" w:hanging="284"/>
        <w:rPr>
          <w:rFonts w:ascii="Times New Roman" w:hAnsi="Times New Roman"/>
          <w:noProof w:val="0"/>
          <w:color w:val="auto"/>
          <w:sz w:val="24"/>
        </w:rPr>
      </w:pPr>
      <w:r w:rsidRPr="007A755A">
        <w:rPr>
          <w:rFonts w:ascii="Times New Roman" w:hAnsi="Times New Roman"/>
          <w:noProof w:val="0"/>
          <w:color w:val="auto"/>
          <w:sz w:val="24"/>
        </w:rPr>
        <w:lastRenderedPageBreak/>
        <w:t xml:space="preserve">V § 31 písm. b) se slovo „prostředků“ zrušuje.  </w:t>
      </w:r>
    </w:p>
    <w:p w:rsidR="00953611" w:rsidRPr="007A755A" w:rsidRDefault="00953611" w:rsidP="00953611">
      <w:pPr>
        <w:pStyle w:val="Bezmezer"/>
        <w:rPr>
          <w:rFonts w:ascii="Times New Roman" w:hAnsi="Times New Roman"/>
          <w:noProof w:val="0"/>
          <w:color w:val="auto"/>
          <w:sz w:val="24"/>
        </w:rPr>
      </w:pPr>
    </w:p>
    <w:p w:rsidR="00953611" w:rsidRPr="007A755A" w:rsidRDefault="00953611" w:rsidP="00953611">
      <w:pPr>
        <w:pStyle w:val="Bezmezer"/>
        <w:ind w:left="284" w:hanging="284"/>
        <w:rPr>
          <w:rFonts w:ascii="Times New Roman" w:hAnsi="Times New Roman"/>
          <w:noProof w:val="0"/>
          <w:color w:val="auto"/>
          <w:sz w:val="24"/>
        </w:rPr>
      </w:pPr>
      <w:r w:rsidRPr="007A755A">
        <w:rPr>
          <w:rFonts w:ascii="Times New Roman" w:hAnsi="Times New Roman"/>
          <w:noProof w:val="0"/>
          <w:color w:val="auto"/>
          <w:sz w:val="24"/>
        </w:rPr>
        <w:t xml:space="preserve">2. V § 56 odst. 3 se slova „a v období od 1. ledna 2012 do 31. prosince 2013 v období prvních 21. kalendářních dnů dočasné pracovní neschopnosti“ a slova „byla-li žádost o tento souhlas podána v elektronické podobě, a“ zrušují.  </w:t>
      </w:r>
    </w:p>
    <w:p w:rsidR="00953611" w:rsidRPr="007A755A" w:rsidRDefault="00953611" w:rsidP="00953611">
      <w:pPr>
        <w:pStyle w:val="Bezmezer"/>
        <w:ind w:left="284" w:hanging="284"/>
        <w:rPr>
          <w:rFonts w:ascii="Times New Roman" w:hAnsi="Times New Roman"/>
          <w:noProof w:val="0"/>
          <w:color w:val="auto"/>
          <w:sz w:val="24"/>
        </w:rPr>
      </w:pPr>
    </w:p>
    <w:p w:rsidR="00953611" w:rsidRPr="007A755A" w:rsidRDefault="00953611" w:rsidP="00953611">
      <w:pPr>
        <w:pStyle w:val="Bezmezer"/>
        <w:ind w:left="284" w:hanging="284"/>
        <w:rPr>
          <w:rFonts w:ascii="Times New Roman" w:hAnsi="Times New Roman"/>
          <w:noProof w:val="0"/>
          <w:color w:val="auto"/>
          <w:sz w:val="24"/>
        </w:rPr>
      </w:pPr>
      <w:r w:rsidRPr="007A755A">
        <w:rPr>
          <w:rFonts w:ascii="Times New Roman" w:hAnsi="Times New Roman"/>
          <w:noProof w:val="0"/>
          <w:color w:val="auto"/>
          <w:sz w:val="24"/>
        </w:rPr>
        <w:t xml:space="preserve">3. V § 56 odst. 3 větě třetí se slovo „písemném“ a část věty třetí za středníkem včetně středníku zrušuje. </w:t>
      </w:r>
    </w:p>
    <w:p w:rsidR="00953611" w:rsidRPr="007A755A" w:rsidRDefault="00953611" w:rsidP="00953611">
      <w:pPr>
        <w:pStyle w:val="Bezmezer"/>
        <w:ind w:left="284" w:hanging="284"/>
        <w:rPr>
          <w:rFonts w:ascii="Times New Roman" w:hAnsi="Times New Roman"/>
          <w:noProof w:val="0"/>
          <w:color w:val="auto"/>
          <w:sz w:val="24"/>
        </w:rPr>
      </w:pPr>
    </w:p>
    <w:p w:rsidR="00953611" w:rsidRPr="007A755A" w:rsidRDefault="00953611" w:rsidP="00953611">
      <w:pPr>
        <w:pStyle w:val="Bezmezer"/>
        <w:ind w:left="284" w:hanging="284"/>
        <w:rPr>
          <w:rFonts w:ascii="Times New Roman" w:hAnsi="Times New Roman"/>
          <w:noProof w:val="0"/>
          <w:color w:val="auto"/>
          <w:sz w:val="24"/>
        </w:rPr>
      </w:pPr>
      <w:r w:rsidRPr="007A755A">
        <w:rPr>
          <w:rFonts w:ascii="Times New Roman" w:hAnsi="Times New Roman"/>
          <w:noProof w:val="0"/>
          <w:color w:val="auto"/>
          <w:sz w:val="24"/>
        </w:rPr>
        <w:t xml:space="preserve">4. V § 56 odst. 3 se za větu třetí vkládá věta „O souhlas orgánu nemocenského pojištění podle věty třetí žádá tento orgán ošetřující lékař v elektronické podobě zasláním na elektronickou adresu určenou orgánem nemocenského pojištění; ustanovení § 61 odst. 3 platí zde obdobně.“. </w:t>
      </w:r>
    </w:p>
    <w:p w:rsidR="00953611" w:rsidRPr="007A755A" w:rsidRDefault="00953611" w:rsidP="00953611">
      <w:pPr>
        <w:pStyle w:val="Bezmezer"/>
        <w:rPr>
          <w:rFonts w:ascii="Times New Roman" w:hAnsi="Times New Roman"/>
          <w:noProof w:val="0"/>
          <w:color w:val="auto"/>
          <w:sz w:val="24"/>
        </w:rPr>
      </w:pPr>
    </w:p>
    <w:p w:rsidR="00953611" w:rsidRPr="007A755A" w:rsidRDefault="00953611" w:rsidP="00953611">
      <w:pPr>
        <w:pStyle w:val="Bezmezer"/>
        <w:rPr>
          <w:rFonts w:ascii="Times New Roman" w:hAnsi="Times New Roman"/>
          <w:noProof w:val="0"/>
          <w:color w:val="auto"/>
          <w:sz w:val="24"/>
        </w:rPr>
      </w:pPr>
      <w:r w:rsidRPr="007A755A">
        <w:rPr>
          <w:rFonts w:ascii="Times New Roman" w:hAnsi="Times New Roman"/>
          <w:noProof w:val="0"/>
          <w:color w:val="auto"/>
          <w:sz w:val="24"/>
        </w:rPr>
        <w:t>5. V § 56 odst. 6 se věta čtvrtá zrušuje.</w:t>
      </w:r>
      <w:r w:rsidRPr="007A755A">
        <w:rPr>
          <w:rFonts w:ascii="Times New Roman" w:hAnsi="Times New Roman"/>
          <w:noProof w:val="0"/>
          <w:color w:val="FF0000"/>
          <w:sz w:val="24"/>
        </w:rPr>
        <w:t xml:space="preserve"> </w:t>
      </w:r>
    </w:p>
    <w:p w:rsidR="00953611" w:rsidRPr="007A755A" w:rsidRDefault="00953611" w:rsidP="00953611">
      <w:pPr>
        <w:pStyle w:val="Bezmezer"/>
        <w:rPr>
          <w:rFonts w:ascii="Times New Roman" w:hAnsi="Times New Roman"/>
          <w:noProof w:val="0"/>
          <w:color w:val="auto"/>
          <w:sz w:val="24"/>
        </w:rPr>
      </w:pPr>
    </w:p>
    <w:p w:rsidR="00953611" w:rsidRPr="007A755A" w:rsidRDefault="00953611" w:rsidP="00953611">
      <w:pPr>
        <w:pStyle w:val="Bezmezer"/>
        <w:ind w:left="284" w:hanging="284"/>
        <w:rPr>
          <w:rFonts w:ascii="Times New Roman" w:hAnsi="Times New Roman"/>
          <w:noProof w:val="0"/>
          <w:color w:val="auto"/>
          <w:sz w:val="24"/>
        </w:rPr>
      </w:pPr>
      <w:r w:rsidRPr="007A755A">
        <w:rPr>
          <w:rFonts w:ascii="Times New Roman" w:hAnsi="Times New Roman"/>
          <w:noProof w:val="0"/>
          <w:color w:val="auto"/>
          <w:sz w:val="24"/>
        </w:rPr>
        <w:t>6. V § 56 odst. 6 větě třetí se se slovo „písemném“ zrušuje a za větu třetí se vkládá věta „O souhlas orgánu nemocenského pojištění podle věty třetí žádá tento orgán ošetřující lékař v elektronické podobě zasláním na elektronickou adresu určenou orgánem nemocenského pojištění; ustanovení § 61 odst. 3 platí zde obdobně.“.</w:t>
      </w:r>
    </w:p>
    <w:p w:rsidR="00953611" w:rsidRPr="007A755A" w:rsidRDefault="00953611" w:rsidP="00953611">
      <w:pPr>
        <w:pStyle w:val="Bezmezer"/>
        <w:ind w:left="284" w:hanging="284"/>
        <w:rPr>
          <w:rFonts w:ascii="Times New Roman" w:hAnsi="Times New Roman"/>
          <w:noProof w:val="0"/>
          <w:color w:val="auto"/>
          <w:sz w:val="24"/>
        </w:rPr>
      </w:pPr>
    </w:p>
    <w:p w:rsidR="00953611" w:rsidRPr="007A755A" w:rsidRDefault="00953611" w:rsidP="00953611">
      <w:pPr>
        <w:pStyle w:val="Bezmezer"/>
        <w:ind w:left="284" w:hanging="284"/>
        <w:rPr>
          <w:rFonts w:ascii="Times New Roman" w:hAnsi="Times New Roman"/>
          <w:noProof w:val="0"/>
          <w:color w:val="auto"/>
          <w:sz w:val="24"/>
        </w:rPr>
      </w:pPr>
      <w:r w:rsidRPr="007A755A">
        <w:rPr>
          <w:rFonts w:ascii="Times New Roman" w:hAnsi="Times New Roman"/>
          <w:noProof w:val="0"/>
          <w:color w:val="auto"/>
          <w:sz w:val="24"/>
        </w:rPr>
        <w:t xml:space="preserve">7. V § 56 odst. 6 a v § 57 odst. 3 a 5 se slova „byla-li žádost o tento souhlas podána v elektronické podobě, a“ zrušují. </w:t>
      </w:r>
    </w:p>
    <w:p w:rsidR="00953611" w:rsidRPr="007A755A" w:rsidRDefault="00953611" w:rsidP="00953611">
      <w:pPr>
        <w:pStyle w:val="Bezmezer"/>
        <w:ind w:left="284" w:hanging="284"/>
        <w:rPr>
          <w:rFonts w:ascii="Times New Roman" w:hAnsi="Times New Roman"/>
          <w:noProof w:val="0"/>
          <w:color w:val="auto"/>
          <w:sz w:val="24"/>
        </w:rPr>
      </w:pPr>
    </w:p>
    <w:p w:rsidR="00953611" w:rsidRPr="007A755A" w:rsidRDefault="00953611" w:rsidP="00953611">
      <w:pPr>
        <w:pStyle w:val="Bezmezer"/>
        <w:ind w:left="284" w:hanging="284"/>
        <w:rPr>
          <w:rFonts w:ascii="Times New Roman" w:hAnsi="Times New Roman"/>
          <w:noProof w:val="0"/>
          <w:color w:val="auto"/>
          <w:sz w:val="24"/>
        </w:rPr>
      </w:pPr>
      <w:r w:rsidRPr="007A755A">
        <w:rPr>
          <w:rFonts w:ascii="Times New Roman" w:hAnsi="Times New Roman"/>
          <w:noProof w:val="0"/>
          <w:color w:val="auto"/>
          <w:sz w:val="24"/>
        </w:rPr>
        <w:t>8. V § 57 odst. 3 větě první se slovo „písemné“ zrušuje a za větu první se vkládá věta „O souhlas orgánu nemocenského pojištění podle věty první žádá tento orgán ošetřující lékař v elektronické podobě zasláním na elektronickou adresu určenou orgánem nemocenského pojištění; ustanovení § 61 odst. 3 platí zde obdobně.“.</w:t>
      </w:r>
    </w:p>
    <w:p w:rsidR="00953611" w:rsidRPr="007A755A" w:rsidRDefault="00953611" w:rsidP="00953611">
      <w:pPr>
        <w:pStyle w:val="Bezmezer"/>
        <w:ind w:left="284" w:hanging="284"/>
        <w:rPr>
          <w:rFonts w:ascii="Times New Roman" w:hAnsi="Times New Roman"/>
          <w:noProof w:val="0"/>
          <w:color w:val="auto"/>
          <w:sz w:val="24"/>
        </w:rPr>
      </w:pPr>
    </w:p>
    <w:p w:rsidR="00953611" w:rsidRPr="007A755A" w:rsidRDefault="00953611" w:rsidP="00953611">
      <w:pPr>
        <w:pStyle w:val="Bezmezer"/>
        <w:ind w:left="284" w:hanging="284"/>
        <w:rPr>
          <w:rFonts w:ascii="Times New Roman" w:hAnsi="Times New Roman"/>
          <w:noProof w:val="0"/>
          <w:color w:val="auto"/>
          <w:sz w:val="24"/>
        </w:rPr>
      </w:pPr>
      <w:r w:rsidRPr="007A755A">
        <w:rPr>
          <w:rFonts w:ascii="Times New Roman" w:hAnsi="Times New Roman"/>
          <w:noProof w:val="0"/>
          <w:color w:val="auto"/>
          <w:sz w:val="24"/>
        </w:rPr>
        <w:t>9. V § 57 odst. 5 větě první se slovo „písemným“ zrušuje a za větu první se vkládá věta „O</w:t>
      </w:r>
      <w:r>
        <w:rPr>
          <w:rFonts w:ascii="Times New Roman" w:hAnsi="Times New Roman"/>
          <w:noProof w:val="0"/>
          <w:color w:val="auto"/>
          <w:sz w:val="24"/>
        </w:rPr>
        <w:t> </w:t>
      </w:r>
      <w:r w:rsidRPr="007A755A">
        <w:rPr>
          <w:rFonts w:ascii="Times New Roman" w:hAnsi="Times New Roman"/>
          <w:noProof w:val="0"/>
          <w:color w:val="auto"/>
          <w:sz w:val="24"/>
        </w:rPr>
        <w:t>souhlas orgánu nemocenského pojištění podle věty první žádá tento orgán ošetřující lékař v elektronické podobě zasláním na elektronickou adresu určenou orgánem nemocenského pojištění; ustanovení § 61 odst. 3 platí zde obdobně.“.</w:t>
      </w:r>
    </w:p>
    <w:p w:rsidR="00953611" w:rsidRPr="007A755A" w:rsidRDefault="00953611" w:rsidP="00953611">
      <w:pPr>
        <w:jc w:val="both"/>
        <w:rPr>
          <w:rFonts w:eastAsia="Calibri"/>
          <w:lang w:eastAsia="en-US"/>
        </w:rPr>
      </w:pPr>
    </w:p>
    <w:p w:rsidR="00953611" w:rsidRPr="007A755A" w:rsidRDefault="00953611" w:rsidP="00953611">
      <w:pPr>
        <w:pStyle w:val="Bezmezer"/>
        <w:rPr>
          <w:rFonts w:ascii="Times New Roman" w:hAnsi="Times New Roman"/>
          <w:color w:val="auto"/>
          <w:sz w:val="24"/>
        </w:rPr>
      </w:pPr>
      <w:r w:rsidRPr="007A755A">
        <w:rPr>
          <w:rFonts w:ascii="Times New Roman" w:hAnsi="Times New Roman"/>
          <w:color w:val="auto"/>
          <w:sz w:val="24"/>
        </w:rPr>
        <w:t>1</w:t>
      </w:r>
      <w:r>
        <w:rPr>
          <w:rFonts w:ascii="Times New Roman" w:hAnsi="Times New Roman"/>
          <w:color w:val="auto"/>
          <w:sz w:val="24"/>
        </w:rPr>
        <w:t>0</w:t>
      </w:r>
      <w:r w:rsidRPr="007A755A">
        <w:rPr>
          <w:rFonts w:ascii="Times New Roman" w:hAnsi="Times New Roman"/>
          <w:color w:val="auto"/>
          <w:sz w:val="24"/>
        </w:rPr>
        <w:t>. § 60 včetně nadpisu a poznámky pod čarou č. 41 zní:</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jc w:val="center"/>
        <w:rPr>
          <w:rFonts w:ascii="Times New Roman" w:hAnsi="Times New Roman"/>
          <w:color w:val="auto"/>
          <w:sz w:val="24"/>
        </w:rPr>
      </w:pPr>
      <w:r w:rsidRPr="007A755A">
        <w:rPr>
          <w:rFonts w:ascii="Times New Roman" w:hAnsi="Times New Roman"/>
          <w:color w:val="auto"/>
          <w:sz w:val="24"/>
        </w:rPr>
        <w:t>„§ 60</w:t>
      </w:r>
    </w:p>
    <w:p w:rsidR="00953611" w:rsidRPr="007A755A" w:rsidRDefault="00953611" w:rsidP="00953611">
      <w:pPr>
        <w:pStyle w:val="Bezmezer"/>
        <w:jc w:val="center"/>
        <w:rPr>
          <w:rFonts w:ascii="Times New Roman" w:hAnsi="Times New Roman"/>
          <w:b/>
          <w:color w:val="auto"/>
          <w:sz w:val="24"/>
        </w:rPr>
      </w:pPr>
      <w:r w:rsidRPr="007A755A">
        <w:rPr>
          <w:rFonts w:ascii="Times New Roman" w:hAnsi="Times New Roman"/>
          <w:b/>
          <w:color w:val="auto"/>
          <w:sz w:val="24"/>
        </w:rPr>
        <w:t>Rozhodnutí ve věcech dočasné pracovní neschopnosti</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left="284" w:firstLine="424"/>
        <w:rPr>
          <w:rFonts w:ascii="Times New Roman" w:hAnsi="Times New Roman"/>
          <w:color w:val="auto"/>
          <w:sz w:val="24"/>
        </w:rPr>
      </w:pPr>
      <w:r w:rsidRPr="007A755A">
        <w:rPr>
          <w:rFonts w:ascii="Times New Roman" w:hAnsi="Times New Roman"/>
          <w:color w:val="auto"/>
          <w:sz w:val="24"/>
        </w:rPr>
        <w:t>Rozhodnutí o vzniku dočasné pracovní neschopnosti, potvrzení o době trvání dočasné pracovní neschopnosti, rozhodnutí o ukončení dočasné pracovní neschopnosti a rozhodnutí o změně režimu dočasně práce neschopného pojištěnce vydává ošetřující lékař na předepsaných tiskopisech; rozhodnutí o vzniku dočasné pracovní neschopnosti slouží po dobu dočasné pracovní neschopnosti též jako průkaz dočasně práce neschopného pojištěnce. Statistickou značku diagnózy</w:t>
      </w:r>
      <w:r w:rsidRPr="007A755A">
        <w:rPr>
          <w:rFonts w:ascii="Times New Roman" w:hAnsi="Times New Roman"/>
          <w:color w:val="auto"/>
          <w:sz w:val="24"/>
          <w:vertAlign w:val="superscript"/>
        </w:rPr>
        <w:t>41)</w:t>
      </w:r>
      <w:r w:rsidRPr="007A755A">
        <w:rPr>
          <w:rFonts w:ascii="Times New Roman" w:hAnsi="Times New Roman"/>
          <w:color w:val="auto"/>
          <w:sz w:val="24"/>
        </w:rPr>
        <w:t xml:space="preserve"> nebo jiný údaj, z  něhož lze diagnózu dovodit, může obsahovat jen část tiskopisů, které jsou určeny pro příslušný orgán nemocenského pojištění.</w:t>
      </w:r>
    </w:p>
    <w:p w:rsidR="00953611" w:rsidRPr="007A755A" w:rsidRDefault="00953611" w:rsidP="00953611">
      <w:pPr>
        <w:pStyle w:val="Bezmezer"/>
        <w:rPr>
          <w:rFonts w:ascii="Times New Roman" w:hAnsi="Times New Roman"/>
          <w:color w:val="auto"/>
          <w:sz w:val="24"/>
        </w:rPr>
      </w:pPr>
      <w:r w:rsidRPr="007A755A">
        <w:rPr>
          <w:rFonts w:ascii="Times New Roman" w:hAnsi="Times New Roman"/>
          <w:color w:val="auto"/>
          <w:sz w:val="24"/>
        </w:rPr>
        <w:t>_______________________</w:t>
      </w:r>
    </w:p>
    <w:p w:rsidR="00953611" w:rsidRDefault="00953611" w:rsidP="00953611">
      <w:pPr>
        <w:ind w:left="426" w:hanging="426"/>
        <w:jc w:val="both"/>
        <w:rPr>
          <w:rFonts w:eastAsia="Calibri"/>
          <w:lang w:eastAsia="en-US"/>
        </w:rPr>
      </w:pPr>
      <w:r w:rsidRPr="007A755A">
        <w:rPr>
          <w:rFonts w:eastAsia="Calibri"/>
          <w:vertAlign w:val="superscript"/>
          <w:lang w:eastAsia="en-US"/>
        </w:rPr>
        <w:t>41)</w:t>
      </w:r>
      <w:r w:rsidRPr="007A755A">
        <w:rPr>
          <w:rFonts w:eastAsia="Calibri"/>
          <w:lang w:eastAsia="en-US"/>
        </w:rPr>
        <w:tab/>
        <w:t xml:space="preserve">Čl. 9 odst. 1 nařízení Evropského parlamentu a Rady (EU) 2016/679 ze dne 27. dubna 2016 o ochraně fyzických osob v souvislosti se zpracováním osobních údajů a o volném pohybu těchto údajů a o zrušení směrnice 95/46/ES (obecné nařízení o ochraně osobních údajů).“.   </w:t>
      </w:r>
    </w:p>
    <w:p w:rsidR="00953611" w:rsidRPr="007A755A" w:rsidRDefault="00953611" w:rsidP="00953611">
      <w:pPr>
        <w:pStyle w:val="Bezmezer"/>
        <w:rPr>
          <w:rFonts w:ascii="Times New Roman" w:hAnsi="Times New Roman"/>
          <w:sz w:val="24"/>
        </w:rPr>
      </w:pPr>
    </w:p>
    <w:p w:rsidR="00953611" w:rsidRPr="007A755A" w:rsidRDefault="00953611" w:rsidP="00953611">
      <w:pPr>
        <w:pStyle w:val="Bezmezer"/>
        <w:ind w:left="284" w:hanging="284"/>
        <w:rPr>
          <w:rFonts w:ascii="Times New Roman" w:hAnsi="Times New Roman"/>
          <w:sz w:val="24"/>
        </w:rPr>
      </w:pPr>
      <w:r w:rsidRPr="007A755A">
        <w:rPr>
          <w:rFonts w:ascii="Times New Roman" w:hAnsi="Times New Roman"/>
          <w:sz w:val="24"/>
        </w:rPr>
        <w:t>1</w:t>
      </w:r>
      <w:r>
        <w:rPr>
          <w:rFonts w:ascii="Times New Roman" w:hAnsi="Times New Roman"/>
          <w:sz w:val="24"/>
        </w:rPr>
        <w:t>1</w:t>
      </w:r>
      <w:r w:rsidRPr="007A755A">
        <w:rPr>
          <w:rFonts w:ascii="Times New Roman" w:hAnsi="Times New Roman"/>
          <w:sz w:val="24"/>
        </w:rPr>
        <w:t xml:space="preserve">. V § 61 odst. 1 písmeno e) zní: </w:t>
      </w:r>
    </w:p>
    <w:p w:rsidR="00953611" w:rsidRPr="007A755A" w:rsidRDefault="00953611" w:rsidP="00953611">
      <w:pPr>
        <w:pStyle w:val="Bezmezer"/>
        <w:rPr>
          <w:rFonts w:ascii="Times New Roman" w:hAnsi="Times New Roman"/>
          <w:sz w:val="24"/>
        </w:rPr>
      </w:pPr>
    </w:p>
    <w:p w:rsidR="00953611" w:rsidRPr="007A755A" w:rsidRDefault="00953611" w:rsidP="00953611">
      <w:pPr>
        <w:pStyle w:val="Bezmezer"/>
        <w:ind w:left="567" w:hanging="283"/>
        <w:rPr>
          <w:rFonts w:ascii="Times New Roman" w:hAnsi="Times New Roman"/>
          <w:sz w:val="24"/>
        </w:rPr>
      </w:pPr>
      <w:r w:rsidRPr="007A755A">
        <w:rPr>
          <w:rFonts w:ascii="Times New Roman" w:hAnsi="Times New Roman"/>
          <w:sz w:val="24"/>
        </w:rPr>
        <w:lastRenderedPageBreak/>
        <w:t>„e) odeslat příslušnému orgánu nemocenského pojištění na předepsaném tiskopisu hlášení o</w:t>
      </w:r>
      <w:r>
        <w:rPr>
          <w:rFonts w:ascii="Times New Roman" w:hAnsi="Times New Roman"/>
          <w:sz w:val="24"/>
        </w:rPr>
        <w:t> </w:t>
      </w:r>
      <w:r w:rsidRPr="007A755A">
        <w:rPr>
          <w:rFonts w:ascii="Times New Roman" w:hAnsi="Times New Roman"/>
          <w:sz w:val="24"/>
        </w:rPr>
        <w:t>vzniku dočasné pracovní neschopnosti,  hlášení o ukončení dočasné pracovní neschopnosti a hlášení o změně režimu dočasně práce neschopného pojištěnce,“.</w:t>
      </w:r>
    </w:p>
    <w:p w:rsidR="00953611" w:rsidRPr="007A755A" w:rsidRDefault="00953611" w:rsidP="00953611">
      <w:pPr>
        <w:pStyle w:val="Bezmezer"/>
        <w:ind w:left="284" w:hanging="284"/>
        <w:rPr>
          <w:rFonts w:ascii="Times New Roman" w:hAnsi="Times New Roman"/>
          <w:sz w:val="24"/>
        </w:rPr>
      </w:pPr>
    </w:p>
    <w:p w:rsidR="00953611" w:rsidRPr="007A755A" w:rsidRDefault="00953611" w:rsidP="00953611">
      <w:pPr>
        <w:pStyle w:val="Bezmezer"/>
        <w:ind w:left="284" w:hanging="284"/>
        <w:rPr>
          <w:rFonts w:ascii="Times New Roman" w:hAnsi="Times New Roman"/>
          <w:sz w:val="24"/>
        </w:rPr>
      </w:pPr>
      <w:r w:rsidRPr="007A755A">
        <w:rPr>
          <w:rFonts w:ascii="Times New Roman" w:hAnsi="Times New Roman"/>
          <w:sz w:val="24"/>
        </w:rPr>
        <w:t>1</w:t>
      </w:r>
      <w:r>
        <w:rPr>
          <w:rFonts w:ascii="Times New Roman" w:hAnsi="Times New Roman"/>
          <w:sz w:val="24"/>
        </w:rPr>
        <w:t>2</w:t>
      </w:r>
      <w:r w:rsidRPr="007A755A">
        <w:rPr>
          <w:rFonts w:ascii="Times New Roman" w:hAnsi="Times New Roman"/>
          <w:sz w:val="24"/>
        </w:rPr>
        <w:t xml:space="preserve">. V § 61 odst. 1 písm. g) se slova „nejpozději v následující pracovní den“ zrušují. </w:t>
      </w:r>
    </w:p>
    <w:p w:rsidR="00953611" w:rsidRPr="007A755A" w:rsidRDefault="00953611" w:rsidP="00953611">
      <w:pPr>
        <w:pStyle w:val="Bezmezer"/>
        <w:ind w:left="284" w:hanging="284"/>
        <w:rPr>
          <w:rFonts w:ascii="Times New Roman" w:hAnsi="Times New Roman"/>
          <w:sz w:val="24"/>
        </w:rPr>
      </w:pPr>
    </w:p>
    <w:p w:rsidR="00953611" w:rsidRPr="007A755A" w:rsidRDefault="00953611" w:rsidP="00953611">
      <w:pPr>
        <w:pStyle w:val="Bezmezer"/>
        <w:ind w:left="284" w:hanging="284"/>
        <w:rPr>
          <w:rFonts w:ascii="Times New Roman" w:hAnsi="Times New Roman"/>
          <w:sz w:val="24"/>
        </w:rPr>
      </w:pPr>
      <w:r w:rsidRPr="007A755A">
        <w:rPr>
          <w:rFonts w:ascii="Times New Roman" w:hAnsi="Times New Roman"/>
          <w:sz w:val="24"/>
        </w:rPr>
        <w:t>1</w:t>
      </w:r>
      <w:r>
        <w:rPr>
          <w:rFonts w:ascii="Times New Roman" w:hAnsi="Times New Roman"/>
          <w:sz w:val="24"/>
        </w:rPr>
        <w:t>3</w:t>
      </w:r>
      <w:r w:rsidRPr="007A755A">
        <w:rPr>
          <w:rFonts w:ascii="Times New Roman" w:hAnsi="Times New Roman"/>
          <w:sz w:val="24"/>
        </w:rPr>
        <w:t xml:space="preserve">. V § 61 odst. 1 písm. i) se slova „nejpozději druhý den po propuštění pojištěnce“ zrušují. </w:t>
      </w:r>
    </w:p>
    <w:p w:rsidR="00953611" w:rsidRPr="007A755A" w:rsidRDefault="00953611" w:rsidP="00953611">
      <w:pPr>
        <w:pStyle w:val="Bezmezer"/>
        <w:ind w:left="284" w:hanging="284"/>
        <w:rPr>
          <w:rFonts w:ascii="Times New Roman" w:hAnsi="Times New Roman"/>
          <w:sz w:val="24"/>
        </w:rPr>
      </w:pPr>
    </w:p>
    <w:p w:rsidR="00953611" w:rsidRPr="007A755A" w:rsidRDefault="00953611" w:rsidP="00953611">
      <w:pPr>
        <w:pStyle w:val="Bezmezer"/>
        <w:ind w:left="284" w:hanging="284"/>
        <w:rPr>
          <w:rFonts w:ascii="Times New Roman" w:hAnsi="Times New Roman"/>
          <w:sz w:val="24"/>
        </w:rPr>
      </w:pPr>
      <w:r w:rsidRPr="007A755A">
        <w:rPr>
          <w:rFonts w:ascii="Times New Roman" w:hAnsi="Times New Roman"/>
          <w:sz w:val="24"/>
        </w:rPr>
        <w:t>1</w:t>
      </w:r>
      <w:r>
        <w:rPr>
          <w:rFonts w:ascii="Times New Roman" w:hAnsi="Times New Roman"/>
          <w:sz w:val="24"/>
        </w:rPr>
        <w:t>4</w:t>
      </w:r>
      <w:r w:rsidRPr="007A755A">
        <w:rPr>
          <w:rFonts w:ascii="Times New Roman" w:hAnsi="Times New Roman"/>
          <w:sz w:val="24"/>
        </w:rPr>
        <w:t xml:space="preserve">. V § 61 odst. 1 písm. n) se slova „ , a to nejpozději do 7 kalendářních dnů“ zrušují. </w:t>
      </w:r>
    </w:p>
    <w:p w:rsidR="00953611" w:rsidRPr="007A755A" w:rsidRDefault="00953611" w:rsidP="00953611">
      <w:pPr>
        <w:pStyle w:val="Bezmezer"/>
        <w:ind w:left="284" w:hanging="284"/>
        <w:rPr>
          <w:rFonts w:ascii="Times New Roman" w:hAnsi="Times New Roman"/>
          <w:sz w:val="24"/>
        </w:rPr>
      </w:pPr>
    </w:p>
    <w:p w:rsidR="00953611" w:rsidRPr="007A755A" w:rsidRDefault="00953611" w:rsidP="00953611">
      <w:pPr>
        <w:pStyle w:val="Bezmezer"/>
        <w:ind w:left="426" w:hanging="426"/>
        <w:rPr>
          <w:rFonts w:ascii="Times New Roman" w:hAnsi="Times New Roman"/>
          <w:sz w:val="24"/>
        </w:rPr>
      </w:pPr>
      <w:r w:rsidRPr="007A755A">
        <w:rPr>
          <w:rFonts w:ascii="Times New Roman" w:hAnsi="Times New Roman"/>
          <w:sz w:val="24"/>
        </w:rPr>
        <w:t>1</w:t>
      </w:r>
      <w:r>
        <w:rPr>
          <w:rFonts w:ascii="Times New Roman" w:hAnsi="Times New Roman"/>
          <w:sz w:val="24"/>
        </w:rPr>
        <w:t>5</w:t>
      </w:r>
      <w:r w:rsidRPr="007A755A">
        <w:rPr>
          <w:rFonts w:ascii="Times New Roman" w:hAnsi="Times New Roman"/>
          <w:sz w:val="24"/>
        </w:rPr>
        <w:t>. V § 61 odst. 1 písm. q) se slova „ , a to nejpozději v pracovní den následující po dni, kdy k této skutečnosti došlo“ zrušují.</w:t>
      </w:r>
    </w:p>
    <w:p w:rsidR="00953611" w:rsidRPr="007A755A" w:rsidRDefault="00953611" w:rsidP="00953611">
      <w:pPr>
        <w:pStyle w:val="Bezmezer"/>
        <w:rPr>
          <w:rFonts w:ascii="Times New Roman" w:hAnsi="Times New Roman"/>
          <w:sz w:val="24"/>
        </w:rPr>
      </w:pPr>
    </w:p>
    <w:p w:rsidR="00953611" w:rsidRPr="007A755A" w:rsidRDefault="00953611" w:rsidP="00953611">
      <w:pPr>
        <w:pStyle w:val="Bezmezer"/>
        <w:ind w:left="284" w:hanging="284"/>
        <w:rPr>
          <w:rFonts w:ascii="Times New Roman" w:hAnsi="Times New Roman"/>
          <w:noProof w:val="0"/>
          <w:color w:val="auto"/>
          <w:sz w:val="24"/>
        </w:rPr>
      </w:pPr>
      <w:r w:rsidRPr="007A755A">
        <w:rPr>
          <w:rFonts w:ascii="Times New Roman" w:hAnsi="Times New Roman"/>
          <w:noProof w:val="0"/>
          <w:color w:val="auto"/>
          <w:sz w:val="24"/>
        </w:rPr>
        <w:t>1</w:t>
      </w:r>
      <w:r>
        <w:rPr>
          <w:rFonts w:ascii="Times New Roman" w:hAnsi="Times New Roman"/>
          <w:noProof w:val="0"/>
          <w:color w:val="auto"/>
          <w:sz w:val="24"/>
        </w:rPr>
        <w:t>6</w:t>
      </w:r>
      <w:r w:rsidRPr="007A755A">
        <w:rPr>
          <w:rFonts w:ascii="Times New Roman" w:hAnsi="Times New Roman"/>
          <w:noProof w:val="0"/>
          <w:color w:val="auto"/>
          <w:sz w:val="24"/>
        </w:rPr>
        <w:t xml:space="preserve">. V § 61 </w:t>
      </w:r>
      <w:r>
        <w:rPr>
          <w:rFonts w:ascii="Times New Roman" w:hAnsi="Times New Roman"/>
          <w:noProof w:val="0"/>
          <w:color w:val="auto"/>
          <w:sz w:val="24"/>
        </w:rPr>
        <w:t xml:space="preserve">odst. 1 </w:t>
      </w:r>
      <w:r w:rsidRPr="007A755A">
        <w:rPr>
          <w:rFonts w:ascii="Times New Roman" w:hAnsi="Times New Roman"/>
          <w:noProof w:val="0"/>
          <w:color w:val="auto"/>
          <w:sz w:val="24"/>
        </w:rPr>
        <w:t xml:space="preserve">písmeno t) zní: </w:t>
      </w:r>
    </w:p>
    <w:p w:rsidR="00953611" w:rsidRPr="007A755A" w:rsidRDefault="00953611" w:rsidP="00953611">
      <w:pPr>
        <w:pStyle w:val="Bezmezer"/>
        <w:ind w:left="567" w:hanging="283"/>
        <w:rPr>
          <w:rFonts w:ascii="Times New Roman" w:hAnsi="Times New Roman"/>
          <w:noProof w:val="0"/>
          <w:color w:val="auto"/>
          <w:sz w:val="24"/>
        </w:rPr>
      </w:pPr>
      <w:r w:rsidRPr="007A755A">
        <w:rPr>
          <w:rFonts w:ascii="Times New Roman" w:hAnsi="Times New Roman"/>
          <w:noProof w:val="0"/>
          <w:color w:val="auto"/>
          <w:sz w:val="24"/>
        </w:rPr>
        <w:t xml:space="preserve"> </w:t>
      </w:r>
    </w:p>
    <w:p w:rsidR="00953611" w:rsidRPr="007A755A" w:rsidRDefault="00953611" w:rsidP="00953611">
      <w:pPr>
        <w:pStyle w:val="Bezmezer"/>
        <w:ind w:left="567" w:hanging="283"/>
        <w:rPr>
          <w:rFonts w:ascii="Times New Roman" w:hAnsi="Times New Roman"/>
          <w:strike/>
          <w:color w:val="auto"/>
          <w:sz w:val="24"/>
        </w:rPr>
      </w:pPr>
      <w:r w:rsidRPr="007A755A">
        <w:rPr>
          <w:rFonts w:ascii="Times New Roman" w:hAnsi="Times New Roman"/>
          <w:noProof w:val="0"/>
          <w:color w:val="auto"/>
          <w:sz w:val="24"/>
        </w:rPr>
        <w:t xml:space="preserve">„t) zabezpečit příslušné tiskopisy, které používá pro účely provádění pojištění, před zneužitím, sdělit neprodleně příslušnému orgánu nemocenského pojištění ztrátu, zničení nebo poškození předepsaných tiskopisů, neumožnit jiné fyzické nebo právnické osobě pod svou identitou přístup na elektronickou adresu určenou orgánem nemocenského pojištění, chránit přidělený identifikátor ošetřujícího lékaře před ztrátou, odcizením nebo zneužitím a oznámit neprodleně příslušnému orgánu nemocenského pojištění ztrátu, odcizení nebo zneužití přiděleného identifikátoru ošetřujícího lékaře,“. </w:t>
      </w:r>
    </w:p>
    <w:p w:rsidR="00953611" w:rsidRPr="007A755A" w:rsidRDefault="00953611" w:rsidP="00953611">
      <w:pPr>
        <w:jc w:val="both"/>
        <w:rPr>
          <w:rFonts w:eastAsiaTheme="minorHAnsi"/>
          <w:szCs w:val="22"/>
          <w:lang w:eastAsia="en-US"/>
        </w:rPr>
      </w:pPr>
    </w:p>
    <w:p w:rsidR="00953611" w:rsidRPr="007A755A" w:rsidRDefault="00953611" w:rsidP="00953611">
      <w:pPr>
        <w:jc w:val="both"/>
        <w:rPr>
          <w:rFonts w:eastAsiaTheme="minorHAnsi"/>
          <w:szCs w:val="22"/>
          <w:lang w:eastAsia="en-US"/>
        </w:rPr>
      </w:pPr>
      <w:r w:rsidRPr="007A755A">
        <w:rPr>
          <w:rFonts w:eastAsiaTheme="minorHAnsi"/>
          <w:szCs w:val="22"/>
          <w:lang w:eastAsia="en-US"/>
        </w:rPr>
        <w:t>1</w:t>
      </w:r>
      <w:r>
        <w:rPr>
          <w:rFonts w:eastAsiaTheme="minorHAnsi"/>
          <w:szCs w:val="22"/>
          <w:lang w:eastAsia="en-US"/>
        </w:rPr>
        <w:t>7</w:t>
      </w:r>
      <w:r w:rsidRPr="007A755A">
        <w:rPr>
          <w:rFonts w:eastAsiaTheme="minorHAnsi"/>
          <w:szCs w:val="22"/>
          <w:lang w:eastAsia="en-US"/>
        </w:rPr>
        <w:t xml:space="preserve">. V § 61 odst. 2 se slova „může plnit“ nahrazují slovem „plní“. </w:t>
      </w:r>
    </w:p>
    <w:p w:rsidR="00953611" w:rsidRPr="007A755A" w:rsidRDefault="00953611" w:rsidP="00953611">
      <w:pPr>
        <w:ind w:left="284" w:hanging="284"/>
        <w:jc w:val="both"/>
        <w:rPr>
          <w:rFonts w:eastAsiaTheme="minorHAnsi"/>
          <w:szCs w:val="22"/>
          <w:lang w:eastAsia="en-US"/>
        </w:rPr>
      </w:pPr>
    </w:p>
    <w:p w:rsidR="00953611" w:rsidRPr="007A755A" w:rsidRDefault="00953611" w:rsidP="00953611">
      <w:pPr>
        <w:ind w:left="284" w:hanging="284"/>
        <w:jc w:val="both"/>
        <w:rPr>
          <w:rFonts w:eastAsiaTheme="minorHAnsi"/>
          <w:szCs w:val="22"/>
          <w:lang w:eastAsia="en-US"/>
        </w:rPr>
      </w:pPr>
      <w:r>
        <w:rPr>
          <w:rFonts w:eastAsiaTheme="minorHAnsi"/>
          <w:szCs w:val="22"/>
          <w:lang w:eastAsia="en-US"/>
        </w:rPr>
        <w:t>18</w:t>
      </w:r>
      <w:r w:rsidRPr="007A755A">
        <w:rPr>
          <w:rFonts w:eastAsiaTheme="minorHAnsi"/>
          <w:szCs w:val="22"/>
          <w:lang w:eastAsia="en-US"/>
        </w:rPr>
        <w:t xml:space="preserve">. V § 61 odstavec 3 zní: </w:t>
      </w:r>
    </w:p>
    <w:p w:rsidR="00953611" w:rsidRPr="007A755A" w:rsidRDefault="00953611" w:rsidP="00953611">
      <w:pPr>
        <w:ind w:left="284" w:hanging="284"/>
        <w:jc w:val="both"/>
        <w:rPr>
          <w:rFonts w:eastAsiaTheme="minorHAnsi"/>
          <w:szCs w:val="22"/>
          <w:lang w:eastAsia="en-US"/>
        </w:rPr>
      </w:pPr>
    </w:p>
    <w:p w:rsidR="00953611" w:rsidRPr="007A755A" w:rsidRDefault="00953611" w:rsidP="00953611">
      <w:pPr>
        <w:ind w:left="426" w:firstLine="282"/>
        <w:jc w:val="both"/>
        <w:rPr>
          <w:rFonts w:eastAsiaTheme="minorHAnsi"/>
          <w:szCs w:val="22"/>
          <w:lang w:eastAsia="en-US"/>
        </w:rPr>
      </w:pPr>
      <w:r w:rsidRPr="007A755A">
        <w:rPr>
          <w:rFonts w:eastAsiaTheme="minorHAnsi"/>
          <w:szCs w:val="22"/>
          <w:lang w:eastAsia="en-US"/>
        </w:rPr>
        <w:t>„(3) Pokud ošetřující lékař nemůže z</w:t>
      </w:r>
      <w:r w:rsidRPr="007A755A">
        <w:t xml:space="preserve"> </w:t>
      </w:r>
      <w:r w:rsidRPr="007A755A">
        <w:rPr>
          <w:rFonts w:eastAsiaTheme="minorHAnsi"/>
          <w:szCs w:val="22"/>
          <w:lang w:eastAsia="en-US"/>
        </w:rPr>
        <w:t>prokazatelných objektivních technických důvodů plnit povinnosti uvedené v odstavci 1 písm. e), g), i), j), n), o) a q) způsobem uvedeným v odstavci 2, může tak učinit v písemné podobě na předepsaném tiskopise zasláním na adresu určenou orgánem nemocenského pojištění; přitom je povinen uvést důvod tohoto postupu. Tato povinnost je splněna i předáním tohoto tiskopisu orgánu</w:t>
      </w:r>
      <w:r w:rsidRPr="007A755A">
        <w:t xml:space="preserve"> </w:t>
      </w:r>
      <w:r w:rsidRPr="007A755A">
        <w:rPr>
          <w:rFonts w:eastAsiaTheme="minorHAnsi"/>
          <w:szCs w:val="22"/>
          <w:lang w:eastAsia="en-US"/>
        </w:rPr>
        <w:t>nemocenského pojištění.“.</w:t>
      </w:r>
    </w:p>
    <w:p w:rsidR="00953611" w:rsidRPr="007A755A" w:rsidRDefault="00953611" w:rsidP="00953611">
      <w:pPr>
        <w:pStyle w:val="Bezmezer"/>
        <w:ind w:left="284" w:hanging="284"/>
        <w:rPr>
          <w:rFonts w:ascii="Times New Roman" w:eastAsiaTheme="minorHAnsi" w:hAnsi="Times New Roman"/>
          <w:sz w:val="24"/>
          <w:lang w:eastAsia="en-US"/>
        </w:rPr>
      </w:pPr>
    </w:p>
    <w:p w:rsidR="00953611" w:rsidRPr="007A755A" w:rsidRDefault="00953611" w:rsidP="00953611">
      <w:pPr>
        <w:pStyle w:val="Bezmezer"/>
        <w:ind w:left="284" w:hanging="284"/>
        <w:rPr>
          <w:rFonts w:ascii="Times New Roman" w:eastAsiaTheme="minorHAnsi" w:hAnsi="Times New Roman"/>
          <w:sz w:val="24"/>
          <w:lang w:eastAsia="en-US"/>
        </w:rPr>
      </w:pPr>
      <w:r>
        <w:rPr>
          <w:rFonts w:ascii="Times New Roman" w:eastAsiaTheme="minorHAnsi" w:hAnsi="Times New Roman"/>
          <w:sz w:val="24"/>
          <w:lang w:eastAsia="en-US"/>
        </w:rPr>
        <w:t>19</w:t>
      </w:r>
      <w:r w:rsidRPr="007A755A">
        <w:rPr>
          <w:rFonts w:ascii="Times New Roman" w:eastAsiaTheme="minorHAnsi" w:hAnsi="Times New Roman"/>
          <w:sz w:val="24"/>
          <w:lang w:eastAsia="en-US"/>
        </w:rPr>
        <w:t xml:space="preserve">. V § 61 se doplňují odstavce 4 a 5, které znějí: </w:t>
      </w:r>
    </w:p>
    <w:p w:rsidR="00953611" w:rsidRPr="007A755A" w:rsidRDefault="00953611" w:rsidP="00953611">
      <w:pPr>
        <w:pStyle w:val="Bezmezer"/>
        <w:ind w:left="567" w:hanging="284"/>
        <w:rPr>
          <w:rFonts w:ascii="Times New Roman" w:eastAsiaTheme="minorHAnsi" w:hAnsi="Times New Roman"/>
          <w:sz w:val="24"/>
          <w:lang w:eastAsia="en-US"/>
        </w:rPr>
      </w:pPr>
    </w:p>
    <w:p w:rsidR="00953611" w:rsidRPr="007A755A" w:rsidRDefault="00953611" w:rsidP="00953611">
      <w:pPr>
        <w:pStyle w:val="Bezmezer"/>
        <w:ind w:left="284" w:firstLine="424"/>
        <w:rPr>
          <w:rFonts w:ascii="Times New Roman" w:eastAsia="Calibri" w:hAnsi="Times New Roman"/>
          <w:color w:val="00000A"/>
          <w:sz w:val="24"/>
          <w:lang w:eastAsia="en-US"/>
        </w:rPr>
      </w:pPr>
      <w:r w:rsidRPr="007A755A">
        <w:rPr>
          <w:rFonts w:ascii="Times New Roman" w:eastAsiaTheme="minorHAnsi" w:hAnsi="Times New Roman"/>
          <w:sz w:val="24"/>
          <w:lang w:eastAsia="en-US"/>
        </w:rPr>
        <w:t>„(4)</w:t>
      </w:r>
      <w:r w:rsidRPr="007A755A">
        <w:rPr>
          <w:rFonts w:ascii="Times New Roman" w:eastAsia="Calibri" w:hAnsi="Times New Roman"/>
          <w:color w:val="00000A"/>
          <w:sz w:val="24"/>
          <w:lang w:eastAsia="en-US"/>
        </w:rPr>
        <w:t xml:space="preserve"> Zaslání podle odstavce 2 nebo 3 provede ošetřující lékař nejpozději v pracovní den následující po dni, kdy nastala skutečnost zakládající povinnost uvedenou v odstavci 1 písm. e), g), i), j), n), o) a q).</w:t>
      </w:r>
    </w:p>
    <w:p w:rsidR="00953611" w:rsidRPr="007A755A" w:rsidRDefault="00953611" w:rsidP="00953611">
      <w:pPr>
        <w:pStyle w:val="Bezmezer"/>
        <w:ind w:left="284" w:hanging="284"/>
        <w:rPr>
          <w:rFonts w:ascii="Times New Roman" w:eastAsia="Calibri" w:hAnsi="Times New Roman"/>
          <w:color w:val="00000A"/>
          <w:sz w:val="24"/>
          <w:lang w:eastAsia="en-US"/>
        </w:rPr>
      </w:pPr>
    </w:p>
    <w:p w:rsidR="00953611" w:rsidRPr="007A755A" w:rsidRDefault="00953611" w:rsidP="00953611">
      <w:pPr>
        <w:pStyle w:val="Bezmezer"/>
        <w:ind w:left="284" w:firstLine="424"/>
        <w:rPr>
          <w:rFonts w:ascii="Times New Roman" w:eastAsia="Calibri" w:hAnsi="Times New Roman"/>
          <w:color w:val="00000A"/>
          <w:sz w:val="24"/>
          <w:lang w:eastAsia="en-US"/>
        </w:rPr>
      </w:pPr>
      <w:r w:rsidRPr="007A755A">
        <w:rPr>
          <w:rFonts w:ascii="Times New Roman" w:eastAsia="Calibri" w:hAnsi="Times New Roman"/>
          <w:color w:val="00000A"/>
          <w:sz w:val="24"/>
          <w:lang w:eastAsia="en-US"/>
        </w:rPr>
        <w:t>(5) Technickým důvodem podle odstavce 3 je zejména výpadek</w:t>
      </w:r>
    </w:p>
    <w:p w:rsidR="00953611" w:rsidRPr="007A755A" w:rsidRDefault="00953611" w:rsidP="00953611">
      <w:pPr>
        <w:pStyle w:val="Bezmezer"/>
        <w:ind w:left="284"/>
        <w:rPr>
          <w:rFonts w:ascii="Times New Roman" w:eastAsia="Calibri" w:hAnsi="Times New Roman"/>
          <w:color w:val="00000A"/>
          <w:sz w:val="24"/>
          <w:lang w:eastAsia="en-US"/>
        </w:rPr>
      </w:pPr>
      <w:r w:rsidRPr="007A755A">
        <w:rPr>
          <w:rFonts w:ascii="Times New Roman" w:eastAsia="Calibri" w:hAnsi="Times New Roman"/>
          <w:color w:val="00000A"/>
          <w:sz w:val="24"/>
          <w:lang w:eastAsia="en-US"/>
        </w:rPr>
        <w:t>a) elektrické energie,</w:t>
      </w:r>
    </w:p>
    <w:p w:rsidR="00953611" w:rsidRPr="007A755A" w:rsidRDefault="00953611" w:rsidP="00953611">
      <w:pPr>
        <w:pStyle w:val="Bezmezer"/>
        <w:ind w:left="284"/>
        <w:rPr>
          <w:rFonts w:ascii="Times New Roman" w:eastAsia="Calibri" w:hAnsi="Times New Roman"/>
          <w:color w:val="00000A"/>
          <w:sz w:val="24"/>
          <w:lang w:eastAsia="en-US"/>
        </w:rPr>
      </w:pPr>
      <w:r w:rsidRPr="007A755A">
        <w:rPr>
          <w:rFonts w:ascii="Times New Roman" w:eastAsia="Calibri" w:hAnsi="Times New Roman"/>
          <w:color w:val="00000A"/>
          <w:sz w:val="24"/>
          <w:lang w:eastAsia="en-US"/>
        </w:rPr>
        <w:t>b) služeb provozovatele komunikační infrastruktury,</w:t>
      </w:r>
    </w:p>
    <w:p w:rsidR="00953611" w:rsidRPr="007A755A" w:rsidRDefault="00953611" w:rsidP="00953611">
      <w:pPr>
        <w:pStyle w:val="Bezmezer"/>
        <w:ind w:left="567" w:hanging="283"/>
        <w:rPr>
          <w:rFonts w:ascii="Times New Roman" w:eastAsia="Calibri" w:hAnsi="Times New Roman"/>
          <w:color w:val="00000A"/>
          <w:sz w:val="24"/>
          <w:lang w:eastAsia="en-US"/>
        </w:rPr>
      </w:pPr>
      <w:r w:rsidRPr="007A755A">
        <w:rPr>
          <w:rFonts w:ascii="Times New Roman" w:eastAsia="Calibri" w:hAnsi="Times New Roman"/>
          <w:color w:val="00000A"/>
          <w:sz w:val="24"/>
          <w:lang w:eastAsia="en-US"/>
        </w:rPr>
        <w:t>c) informačního systému ošetřujícího lékaře, pro který není možné údaje uvedené v odstavci 1 písm. e), g), i), j), n), o) a q) odeslat,</w:t>
      </w:r>
    </w:p>
    <w:p w:rsidR="00953611" w:rsidRPr="007A755A" w:rsidRDefault="00953611" w:rsidP="00953611">
      <w:pPr>
        <w:pStyle w:val="Bezmezer"/>
        <w:ind w:left="426" w:hanging="142"/>
        <w:rPr>
          <w:rFonts w:ascii="Times New Roman" w:eastAsia="Calibri" w:hAnsi="Times New Roman"/>
          <w:color w:val="00000A"/>
          <w:sz w:val="24"/>
          <w:lang w:eastAsia="en-US"/>
        </w:rPr>
      </w:pPr>
      <w:r w:rsidRPr="007A755A">
        <w:rPr>
          <w:rFonts w:ascii="Times New Roman" w:eastAsia="Calibri" w:hAnsi="Times New Roman"/>
          <w:color w:val="00000A"/>
          <w:sz w:val="24"/>
          <w:lang w:eastAsia="en-US"/>
        </w:rPr>
        <w:t>d) informačního systému orgánu nemocenského pojištění, pro který není možné vystavit v elektronické podobě tiskopis, na jehož základě ošetřující lékař plní povinnost uvedenou v odstavci 1 písm. e), g), i), j), n), o) a q) nebo údaje odeslané podle odstavce 2 přijmout.“.</w:t>
      </w:r>
    </w:p>
    <w:p w:rsidR="00953611" w:rsidRPr="007A755A" w:rsidRDefault="00953611" w:rsidP="00953611">
      <w:pPr>
        <w:pStyle w:val="Bezmezer"/>
        <w:rPr>
          <w:rFonts w:ascii="Times New Roman" w:eastAsiaTheme="minorHAnsi" w:hAnsi="Times New Roman"/>
          <w:color w:val="auto"/>
          <w:sz w:val="24"/>
          <w:lang w:eastAsia="en-US"/>
        </w:rPr>
      </w:pPr>
    </w:p>
    <w:p w:rsidR="00953611" w:rsidRPr="007A755A" w:rsidRDefault="00953611" w:rsidP="00953611">
      <w:pPr>
        <w:pStyle w:val="Bezmezer"/>
        <w:ind w:left="284" w:hanging="284"/>
        <w:rPr>
          <w:rFonts w:ascii="Times New Roman" w:eastAsiaTheme="minorHAnsi" w:hAnsi="Times New Roman"/>
          <w:color w:val="auto"/>
          <w:sz w:val="24"/>
          <w:lang w:eastAsia="en-US"/>
        </w:rPr>
      </w:pPr>
      <w:r w:rsidRPr="007A755A">
        <w:rPr>
          <w:rFonts w:ascii="Times New Roman" w:eastAsiaTheme="minorHAnsi" w:hAnsi="Times New Roman"/>
          <w:color w:val="auto"/>
          <w:sz w:val="24"/>
          <w:lang w:eastAsia="en-US"/>
        </w:rPr>
        <w:t>2</w:t>
      </w:r>
      <w:r>
        <w:rPr>
          <w:rFonts w:ascii="Times New Roman" w:eastAsiaTheme="minorHAnsi" w:hAnsi="Times New Roman"/>
          <w:color w:val="auto"/>
          <w:sz w:val="24"/>
          <w:lang w:eastAsia="en-US"/>
        </w:rPr>
        <w:t>0</w:t>
      </w:r>
      <w:r w:rsidRPr="007A755A">
        <w:rPr>
          <w:rFonts w:ascii="Times New Roman" w:eastAsiaTheme="minorHAnsi" w:hAnsi="Times New Roman"/>
          <w:color w:val="auto"/>
          <w:sz w:val="24"/>
          <w:lang w:eastAsia="en-US"/>
        </w:rPr>
        <w:t xml:space="preserve">. V § 65 odst. 2 písm. c) se slova „a od 1. ledna 2012 do 31. prosince 2013 v období prvních 21 kalendářních dnů dočasné pracovní neschopnosti“ zrušují. </w:t>
      </w:r>
    </w:p>
    <w:p w:rsidR="00953611" w:rsidRPr="007A755A" w:rsidRDefault="00953611" w:rsidP="00953611">
      <w:pPr>
        <w:pStyle w:val="Bezmezer"/>
        <w:rPr>
          <w:rFonts w:ascii="Times New Roman" w:eastAsiaTheme="minorHAnsi" w:hAnsi="Times New Roman"/>
          <w:sz w:val="24"/>
          <w:lang w:eastAsia="en-US"/>
        </w:rPr>
      </w:pPr>
    </w:p>
    <w:p w:rsidR="00953611" w:rsidRPr="007A755A" w:rsidRDefault="00953611" w:rsidP="00953611">
      <w:pPr>
        <w:pStyle w:val="Bezmezer"/>
        <w:rPr>
          <w:rFonts w:ascii="Times New Roman" w:hAnsi="Times New Roman"/>
          <w:color w:val="auto"/>
          <w:sz w:val="24"/>
        </w:rPr>
      </w:pPr>
      <w:r w:rsidRPr="007A755A">
        <w:rPr>
          <w:rFonts w:ascii="Times New Roman" w:hAnsi="Times New Roman"/>
          <w:color w:val="auto"/>
          <w:sz w:val="24"/>
        </w:rPr>
        <w:t>2</w:t>
      </w:r>
      <w:r>
        <w:rPr>
          <w:rFonts w:ascii="Times New Roman" w:hAnsi="Times New Roman"/>
          <w:color w:val="auto"/>
          <w:sz w:val="24"/>
        </w:rPr>
        <w:t>1</w:t>
      </w:r>
      <w:r w:rsidRPr="007A755A">
        <w:rPr>
          <w:rFonts w:ascii="Times New Roman" w:hAnsi="Times New Roman"/>
          <w:color w:val="auto"/>
          <w:sz w:val="24"/>
        </w:rPr>
        <w:t xml:space="preserve">. V § 84 odst. 2 písmeno n) zní: </w:t>
      </w:r>
    </w:p>
    <w:p w:rsidR="00953611" w:rsidRPr="007A755A" w:rsidRDefault="00953611" w:rsidP="00953611">
      <w:pPr>
        <w:pStyle w:val="Bezmezer"/>
        <w:ind w:left="426" w:hanging="142"/>
        <w:rPr>
          <w:rFonts w:ascii="Times New Roman" w:hAnsi="Times New Roman"/>
          <w:color w:val="auto"/>
          <w:sz w:val="24"/>
        </w:rPr>
      </w:pPr>
    </w:p>
    <w:p w:rsidR="00953611" w:rsidRPr="007A755A" w:rsidRDefault="00953611" w:rsidP="00953611">
      <w:pPr>
        <w:pStyle w:val="Bezmezer"/>
        <w:ind w:left="426" w:hanging="142"/>
        <w:rPr>
          <w:rFonts w:ascii="Times New Roman" w:hAnsi="Times New Roman"/>
          <w:color w:val="auto"/>
          <w:sz w:val="24"/>
        </w:rPr>
      </w:pPr>
      <w:r w:rsidRPr="007A755A">
        <w:rPr>
          <w:rFonts w:ascii="Times New Roman" w:hAnsi="Times New Roman"/>
          <w:color w:val="auto"/>
          <w:sz w:val="24"/>
        </w:rPr>
        <w:t>„n) poskytují ošetřujícím lékařům, zaměstnavatelům a pojištěncům bezplatně tiskopisy předepsané podle tohoto zákona,“.</w:t>
      </w:r>
    </w:p>
    <w:p w:rsidR="00953611" w:rsidRDefault="00953611" w:rsidP="00953611">
      <w:pPr>
        <w:pStyle w:val="Bezmezer"/>
        <w:rPr>
          <w:rFonts w:ascii="Times New Roman" w:hAnsi="Times New Roman"/>
          <w:color w:val="FF0000"/>
          <w:sz w:val="24"/>
        </w:rPr>
      </w:pPr>
    </w:p>
    <w:p w:rsidR="00953611" w:rsidRPr="00257D21" w:rsidRDefault="00953611" w:rsidP="00953611">
      <w:pPr>
        <w:pStyle w:val="Bezmezer"/>
        <w:rPr>
          <w:rFonts w:ascii="Times New Roman" w:hAnsi="Times New Roman"/>
          <w:color w:val="auto"/>
          <w:sz w:val="24"/>
        </w:rPr>
      </w:pPr>
      <w:r w:rsidRPr="00257D21">
        <w:rPr>
          <w:rFonts w:ascii="Times New Roman" w:hAnsi="Times New Roman"/>
          <w:color w:val="auto"/>
          <w:sz w:val="24"/>
        </w:rPr>
        <w:t xml:space="preserve">22. V § 84 odst. 2 písm. s) se slova „České správě sociálního zabezpečení“ zrušují. </w:t>
      </w:r>
    </w:p>
    <w:p w:rsidR="00953611" w:rsidRPr="00257D21" w:rsidRDefault="00953611" w:rsidP="00953611">
      <w:pPr>
        <w:pStyle w:val="Bezmezer"/>
        <w:rPr>
          <w:rFonts w:ascii="Times New Roman" w:hAnsi="Times New Roman"/>
          <w:color w:val="auto"/>
          <w:sz w:val="24"/>
        </w:rPr>
      </w:pPr>
    </w:p>
    <w:p w:rsidR="00953611" w:rsidRPr="00257D21" w:rsidRDefault="00953611" w:rsidP="00953611">
      <w:pPr>
        <w:pStyle w:val="Bezmezer"/>
        <w:rPr>
          <w:rFonts w:ascii="Times New Roman" w:hAnsi="Times New Roman"/>
          <w:color w:val="auto"/>
          <w:sz w:val="24"/>
        </w:rPr>
      </w:pPr>
      <w:r w:rsidRPr="00257D21">
        <w:rPr>
          <w:rFonts w:ascii="Times New Roman" w:hAnsi="Times New Roman"/>
          <w:color w:val="auto"/>
          <w:sz w:val="24"/>
        </w:rPr>
        <w:t xml:space="preserve">23. V § 84 odst. 3 písmeno d) zní: </w:t>
      </w:r>
    </w:p>
    <w:p w:rsidR="00953611" w:rsidRPr="00257D21" w:rsidRDefault="00953611" w:rsidP="00953611">
      <w:pPr>
        <w:pStyle w:val="Bezmezer"/>
        <w:rPr>
          <w:rFonts w:ascii="Times New Roman" w:hAnsi="Times New Roman"/>
          <w:color w:val="auto"/>
          <w:sz w:val="24"/>
        </w:rPr>
      </w:pPr>
    </w:p>
    <w:p w:rsidR="00953611" w:rsidRPr="00257D21" w:rsidRDefault="00953611" w:rsidP="00953611">
      <w:pPr>
        <w:pStyle w:val="Bezmezer"/>
        <w:ind w:left="567" w:hanging="283"/>
        <w:rPr>
          <w:rFonts w:ascii="Times New Roman" w:hAnsi="Times New Roman"/>
          <w:color w:val="auto"/>
          <w:sz w:val="24"/>
        </w:rPr>
      </w:pPr>
      <w:r w:rsidRPr="00257D21">
        <w:rPr>
          <w:rFonts w:ascii="Times New Roman" w:hAnsi="Times New Roman"/>
          <w:color w:val="auto"/>
          <w:sz w:val="24"/>
        </w:rPr>
        <w:t xml:space="preserve">„d) dávají ošetřujícímu lékaři předchozí souhlas v případech uvedených v § 56 odst. 3 větě třetí a odst. 6 a § 57 odst. 3 a 5; udělení nebo neudělení předchozího souhlasu neprodleně zaznamenávají do registru pojištěnců,“. </w:t>
      </w:r>
    </w:p>
    <w:p w:rsidR="00953611" w:rsidRPr="00257D21" w:rsidRDefault="00953611" w:rsidP="00953611">
      <w:pPr>
        <w:pStyle w:val="Bezmezer"/>
        <w:rPr>
          <w:rFonts w:ascii="Times New Roman" w:hAnsi="Times New Roman"/>
          <w:color w:val="auto"/>
          <w:sz w:val="24"/>
        </w:rPr>
      </w:pPr>
    </w:p>
    <w:p w:rsidR="00953611" w:rsidRPr="00257D21" w:rsidRDefault="00953611" w:rsidP="00953611">
      <w:pPr>
        <w:pStyle w:val="Bezmezer"/>
        <w:ind w:left="284" w:hanging="284"/>
        <w:rPr>
          <w:rFonts w:ascii="Times New Roman" w:hAnsi="Times New Roman"/>
          <w:color w:val="auto"/>
          <w:sz w:val="24"/>
        </w:rPr>
      </w:pPr>
      <w:r w:rsidRPr="00257D21">
        <w:rPr>
          <w:rFonts w:ascii="Times New Roman" w:hAnsi="Times New Roman"/>
          <w:color w:val="auto"/>
          <w:sz w:val="24"/>
        </w:rPr>
        <w:t>24. V § 85 odst. 1 se v písmenech d) a e) slova „vede registr“ nahrazují slovy „předává údaje potřebné k vedení registru“.</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rPr>
          <w:rFonts w:ascii="Times New Roman" w:hAnsi="Times New Roman"/>
          <w:color w:val="auto"/>
          <w:sz w:val="24"/>
        </w:rPr>
      </w:pPr>
      <w:r w:rsidRPr="007A755A">
        <w:rPr>
          <w:rFonts w:ascii="Times New Roman" w:hAnsi="Times New Roman"/>
          <w:color w:val="auto"/>
          <w:sz w:val="24"/>
        </w:rPr>
        <w:t>25. V § 85 odst. 1 písm. f) se část věty za středníkem včetně středníku zrušuje.</w:t>
      </w:r>
    </w:p>
    <w:p w:rsidR="00953611" w:rsidRPr="007A755A" w:rsidRDefault="00953611" w:rsidP="00953611">
      <w:pPr>
        <w:pStyle w:val="Bezmezer"/>
        <w:rPr>
          <w:rFonts w:ascii="Times New Roman" w:hAnsi="Times New Roman"/>
          <w:i/>
          <w:color w:val="auto"/>
          <w:sz w:val="24"/>
        </w:rPr>
      </w:pPr>
    </w:p>
    <w:p w:rsidR="00953611" w:rsidRPr="007A755A" w:rsidRDefault="00953611" w:rsidP="00953611">
      <w:pPr>
        <w:pStyle w:val="Bezmezer"/>
        <w:ind w:left="426" w:hanging="426"/>
        <w:rPr>
          <w:rFonts w:ascii="Times New Roman" w:hAnsi="Times New Roman"/>
          <w:color w:val="auto"/>
          <w:sz w:val="24"/>
        </w:rPr>
      </w:pPr>
      <w:r w:rsidRPr="007A755A">
        <w:rPr>
          <w:rFonts w:ascii="Times New Roman" w:hAnsi="Times New Roman"/>
          <w:color w:val="auto"/>
          <w:sz w:val="24"/>
        </w:rPr>
        <w:t>26. V § 94 odst. 1 větě třetí se za text „§ 97 odst. 1“  vkládají slova „nebo s předáním podkladů a údajů pro nemocenské podle § 97 odst. 2“.</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rPr>
          <w:rFonts w:ascii="Times New Roman" w:hAnsi="Times New Roman"/>
          <w:i/>
          <w:color w:val="FF0000"/>
          <w:sz w:val="24"/>
        </w:rPr>
      </w:pPr>
      <w:r w:rsidRPr="007A755A">
        <w:rPr>
          <w:rFonts w:ascii="Times New Roman" w:hAnsi="Times New Roman"/>
          <w:color w:val="auto"/>
          <w:sz w:val="24"/>
        </w:rPr>
        <w:t>27. § 97 včetně poznámek pod čarou č. 86 a 87 zní:</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jc w:val="center"/>
        <w:rPr>
          <w:rFonts w:ascii="Times New Roman" w:hAnsi="Times New Roman"/>
          <w:color w:val="auto"/>
          <w:sz w:val="24"/>
        </w:rPr>
      </w:pPr>
      <w:r w:rsidRPr="007A755A">
        <w:rPr>
          <w:rFonts w:ascii="Times New Roman" w:hAnsi="Times New Roman"/>
          <w:color w:val="auto"/>
          <w:sz w:val="24"/>
        </w:rPr>
        <w:t>„§ 97</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firstLine="708"/>
        <w:rPr>
          <w:rFonts w:ascii="Times New Roman" w:hAnsi="Times New Roman"/>
          <w:color w:val="auto"/>
          <w:sz w:val="24"/>
        </w:rPr>
      </w:pPr>
      <w:r w:rsidRPr="007A755A">
        <w:rPr>
          <w:rFonts w:ascii="Times New Roman" w:hAnsi="Times New Roman"/>
          <w:color w:val="auto"/>
          <w:sz w:val="24"/>
        </w:rPr>
        <w:t>(1) Zaměstnavatel je povinen přijímat žádosti svých zaměstnaných osob o dávky, s výjimkou nemocenského, a další podklady potřebné pro stanovení nároku na dávky a jejich výplatu a neprodleně je spolu s údaji potřebnými pro výpočet dávek předávat okresní správě sociálního zabezpečení. Jde-li o žádost o otcovskou, předává zaměstnavatel tuto žádost okresní správě sociálního zabezpečení podle věty první neprodleně po uplynutí podpůrčí doby podle § 38b.</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firstLine="708"/>
        <w:rPr>
          <w:rFonts w:ascii="Times New Roman" w:hAnsi="Times New Roman"/>
          <w:color w:val="auto"/>
          <w:sz w:val="24"/>
        </w:rPr>
      </w:pPr>
      <w:r w:rsidRPr="007A755A">
        <w:rPr>
          <w:rFonts w:ascii="Times New Roman" w:hAnsi="Times New Roman"/>
          <w:color w:val="auto"/>
          <w:sz w:val="24"/>
        </w:rPr>
        <w:t>(2) Zaměstnavatel je povinen přijímat podklady potřebné pro stanovení nároku na nemocenské a jeho výplatu a spolu s údaji potřebnými pro výpočet nemocenského je předávat okresní správě sociálního zabezpečení; údaji potřebnými pro výplatu nemocenského jsou též údaje o způsobu výplaty mzdy, platu nebo odměny. Podklady pro výpočet nemocenského a</w:t>
      </w:r>
      <w:r>
        <w:rPr>
          <w:rFonts w:ascii="Times New Roman" w:hAnsi="Times New Roman"/>
          <w:color w:val="auto"/>
          <w:sz w:val="24"/>
        </w:rPr>
        <w:t> </w:t>
      </w:r>
      <w:r w:rsidRPr="007A755A">
        <w:rPr>
          <w:rFonts w:ascii="Times New Roman" w:hAnsi="Times New Roman"/>
          <w:color w:val="auto"/>
          <w:sz w:val="24"/>
        </w:rPr>
        <w:t xml:space="preserve">údaje o způsobu výplaty mzdy, platu nebo odměny zaměstnavatel zasílá okresní správě sociálního zabezpečení neprodleně po uplynutí prvních 14 dnů trvání dočasné pracovní neschopnosti v elektronické podobě na elektronickou adresu určenou okresní správou sociálního zabezpečení. </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firstLine="708"/>
        <w:rPr>
          <w:rFonts w:ascii="Times New Roman" w:hAnsi="Times New Roman"/>
          <w:color w:val="auto"/>
          <w:sz w:val="24"/>
        </w:rPr>
      </w:pPr>
      <w:r w:rsidRPr="007A755A">
        <w:rPr>
          <w:rFonts w:ascii="Times New Roman" w:hAnsi="Times New Roman"/>
          <w:color w:val="auto"/>
          <w:sz w:val="24"/>
        </w:rPr>
        <w:t xml:space="preserve">(3) Zaměstnavatel je povinen okresní správě sociálního zabezpečení neprodleně oznamovat též všechny skutečnosti, které mohou mít vliv na výplatu dávek. </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firstLine="708"/>
        <w:rPr>
          <w:rFonts w:ascii="Times New Roman" w:hAnsi="Times New Roman"/>
          <w:color w:val="auto"/>
          <w:sz w:val="24"/>
        </w:rPr>
      </w:pPr>
      <w:r w:rsidRPr="007A755A">
        <w:rPr>
          <w:rFonts w:ascii="Times New Roman" w:hAnsi="Times New Roman"/>
          <w:color w:val="auto"/>
          <w:sz w:val="24"/>
        </w:rPr>
        <w:t xml:space="preserve">(4) Údaje potřebné pro výpočet dávek se předávají na předepsaném tiskopisu; těmito údaji se rozumí vyměřovací základy pro pojistné na důchodové pojištění uvedené v § 18 odst. 2 a vyloučené dny uvedené v § 18 odst. 7. Plátce odměny pěstouna, která osobě pečující a osobě v evidenci náleží podle zákona o sociálně-právní ochraně dětí, oznamuje na předepsaném tiskopisu pro účely výpočtu dávek měsíční výši této odměny, která osobě pečující a osobě v evidenci náležela za kalendářní měsíc předcházející kalendářnímu měsíci, v němž u něj vznikla sociální událost, popřípadě za kalendářní měsíc, v němž u něj vznikla sociální událost. </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firstLine="708"/>
        <w:rPr>
          <w:rFonts w:ascii="Times New Roman" w:hAnsi="Times New Roman"/>
          <w:color w:val="auto"/>
          <w:sz w:val="24"/>
        </w:rPr>
      </w:pPr>
      <w:r w:rsidRPr="007A755A">
        <w:rPr>
          <w:rFonts w:ascii="Times New Roman" w:hAnsi="Times New Roman"/>
          <w:color w:val="auto"/>
          <w:sz w:val="24"/>
        </w:rPr>
        <w:t xml:space="preserve">(5) Zaměstnavatel je dále povinen předávat okresní správě sociálního zabezpečení nejpozději v následující pracovní den po dni, který je určen pro výplatu mezd a platů, údaje potřebné podle § 44 pro stanovení výše vyrovnávacího příspěvku v těhotenství a mateřství, a to za ty kalendářní měsíce, </w:t>
      </w:r>
      <w:r w:rsidRPr="007A755A">
        <w:rPr>
          <w:rFonts w:ascii="Times New Roman" w:hAnsi="Times New Roman"/>
          <w:color w:val="auto"/>
          <w:sz w:val="24"/>
        </w:rPr>
        <w:lastRenderedPageBreak/>
        <w:t>v nichž aspoň po část trvalo převedení podle § 42 odst. 1 až 3; těmito údaji se rozumí započitatelný příjem za kalendářní měsíc, v němž trvalo toto převedení aspoň po jeho část, a počet dnů uvedený v § 43 odst. 2.</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firstLine="708"/>
        <w:rPr>
          <w:rFonts w:ascii="Times New Roman" w:hAnsi="Times New Roman"/>
          <w:color w:val="auto"/>
          <w:sz w:val="24"/>
        </w:rPr>
      </w:pPr>
      <w:r w:rsidRPr="007A755A">
        <w:rPr>
          <w:rFonts w:ascii="Times New Roman" w:hAnsi="Times New Roman"/>
          <w:color w:val="auto"/>
          <w:sz w:val="24"/>
        </w:rPr>
        <w:t>(6) Je-li u zaměstnance nařízen výkon rozhodnutí srážkami ze mzdy, je zaměstnavatel povinen spolu s údaji potřebnými pro výpočet dávek předat okresní správě sociálního zabezpečení podklady pro provádění srážek z dávek nemocenského pojištění; těmito podklady se rozumí kopie usnesení o nařízení výkonu rozhodnutí, sdělení výše dosud provedených srážek a sdělení, jaká část základní částky</w:t>
      </w:r>
      <w:r w:rsidRPr="007A755A">
        <w:rPr>
          <w:rFonts w:ascii="Times New Roman" w:hAnsi="Times New Roman"/>
          <w:color w:val="auto"/>
          <w:sz w:val="24"/>
          <w:vertAlign w:val="superscript"/>
        </w:rPr>
        <w:t xml:space="preserve">86) </w:t>
      </w:r>
      <w:r w:rsidRPr="007A755A">
        <w:rPr>
          <w:rFonts w:ascii="Times New Roman" w:hAnsi="Times New Roman"/>
          <w:color w:val="auto"/>
          <w:sz w:val="24"/>
        </w:rPr>
        <w:t>nemá být okresní správou sociálního zabezpečení srážena</w:t>
      </w:r>
      <w:r w:rsidRPr="007A755A">
        <w:rPr>
          <w:rFonts w:ascii="Times New Roman" w:hAnsi="Times New Roman"/>
          <w:color w:val="auto"/>
          <w:sz w:val="24"/>
          <w:vertAlign w:val="superscript"/>
        </w:rPr>
        <w:t>87)</w:t>
      </w:r>
      <w:r w:rsidRPr="007A755A">
        <w:rPr>
          <w:rFonts w:ascii="Times New Roman" w:hAnsi="Times New Roman"/>
          <w:color w:val="auto"/>
          <w:sz w:val="24"/>
        </w:rPr>
        <w:t xml:space="preserve">. Pokud zaměstnavatel již předal okresní správě sociálního zabezpečení údaje potřebné pro výpočet dávek a důvod pro poskytování dávky nemocenského pojištění nadále trvá, je povinen předat okresní správě sociálního zabezpečení podklady pro provádění srážek z dávek nemocenského pojištění bez zbytečného odkladu. </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firstLine="708"/>
        <w:rPr>
          <w:rFonts w:ascii="Times New Roman" w:hAnsi="Times New Roman"/>
          <w:color w:val="auto"/>
          <w:sz w:val="24"/>
        </w:rPr>
      </w:pPr>
      <w:r w:rsidRPr="007A755A">
        <w:rPr>
          <w:rFonts w:ascii="Times New Roman" w:hAnsi="Times New Roman"/>
          <w:color w:val="auto"/>
          <w:sz w:val="24"/>
        </w:rPr>
        <w:t xml:space="preserve">(7) Pokud zaměstnavatel nemůže z prokazatelných objektivních technických důvodů plnit povinnosti uvedené v odstavci 2 v elektronické podobě, může tak učinit v písemné podobě na předepsaném tiskopise zasláním na adresu určenou okresní správou sociálního zabezpečení; přitom je povinen uvést důvod tohoto postupu. </w:t>
      </w:r>
      <w:r w:rsidRPr="006B5394">
        <w:rPr>
          <w:rFonts w:ascii="Times New Roman" w:hAnsi="Times New Roman"/>
          <w:color w:val="auto"/>
          <w:sz w:val="24"/>
        </w:rPr>
        <w:t>Ustanovení § 61 odst. 5 platí zde obdobně.</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firstLine="708"/>
        <w:rPr>
          <w:rFonts w:ascii="Times New Roman" w:hAnsi="Times New Roman"/>
          <w:color w:val="auto"/>
          <w:sz w:val="24"/>
        </w:rPr>
      </w:pPr>
      <w:r w:rsidRPr="007A755A">
        <w:rPr>
          <w:rFonts w:ascii="Times New Roman" w:hAnsi="Times New Roman"/>
          <w:color w:val="auto"/>
          <w:sz w:val="24"/>
        </w:rPr>
        <w:t>(8) Povinnosti uvedené v odstavcích 1 až 7 jsou právnické nebo fyzické osoby, které již nejsou vedeny v registru zaměstnavatelů, povinny plnit též v případě žádostí osob, které byly zaměstnanými osobami a nárok na dávku uplatňují v ochranné lhůtě.</w:t>
      </w:r>
    </w:p>
    <w:p w:rsidR="00953611" w:rsidRPr="007A755A" w:rsidRDefault="00953611" w:rsidP="00953611">
      <w:pPr>
        <w:pStyle w:val="Bezmezer"/>
        <w:rPr>
          <w:rFonts w:ascii="Times New Roman" w:hAnsi="Times New Roman"/>
          <w:color w:val="auto"/>
          <w:sz w:val="24"/>
        </w:rPr>
      </w:pPr>
      <w:r w:rsidRPr="007A755A">
        <w:rPr>
          <w:rFonts w:ascii="Times New Roman" w:hAnsi="Times New Roman"/>
          <w:color w:val="auto"/>
          <w:sz w:val="24"/>
        </w:rPr>
        <w:t>_______________________</w:t>
      </w:r>
    </w:p>
    <w:p w:rsidR="00953611" w:rsidRPr="007A755A" w:rsidRDefault="00953611" w:rsidP="00953611">
      <w:pPr>
        <w:pStyle w:val="Bezmezer"/>
        <w:rPr>
          <w:rFonts w:ascii="Times New Roman" w:hAnsi="Times New Roman"/>
          <w:color w:val="auto"/>
          <w:sz w:val="24"/>
        </w:rPr>
      </w:pPr>
      <w:r w:rsidRPr="007A755A">
        <w:rPr>
          <w:rFonts w:ascii="Times New Roman" w:hAnsi="Times New Roman"/>
          <w:color w:val="auto"/>
          <w:sz w:val="24"/>
          <w:vertAlign w:val="superscript"/>
        </w:rPr>
        <w:t>86)</w:t>
      </w:r>
      <w:r w:rsidRPr="007A755A">
        <w:rPr>
          <w:rFonts w:ascii="Times New Roman" w:hAnsi="Times New Roman"/>
          <w:color w:val="auto"/>
          <w:sz w:val="24"/>
        </w:rPr>
        <w:t xml:space="preserve"> § 278 občanského soudního řádu.</w:t>
      </w:r>
    </w:p>
    <w:p w:rsidR="00953611" w:rsidRPr="007A755A" w:rsidRDefault="00953611" w:rsidP="00953611">
      <w:pPr>
        <w:pStyle w:val="Bezmezer"/>
        <w:rPr>
          <w:rFonts w:ascii="Times New Roman" w:hAnsi="Times New Roman"/>
          <w:color w:val="auto"/>
          <w:sz w:val="24"/>
        </w:rPr>
      </w:pPr>
      <w:r w:rsidRPr="007A755A">
        <w:rPr>
          <w:rFonts w:ascii="Times New Roman" w:hAnsi="Times New Roman"/>
          <w:color w:val="auto"/>
          <w:sz w:val="24"/>
          <w:vertAlign w:val="superscript"/>
        </w:rPr>
        <w:t xml:space="preserve">87) </w:t>
      </w:r>
      <w:r w:rsidRPr="007A755A">
        <w:rPr>
          <w:rFonts w:ascii="Times New Roman" w:hAnsi="Times New Roman"/>
          <w:color w:val="auto"/>
          <w:sz w:val="24"/>
        </w:rPr>
        <w:t>§ 293 odst. 4 a 5 občanského soudního řádu.“.</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rPr>
          <w:rFonts w:ascii="Times New Roman" w:hAnsi="Times New Roman"/>
          <w:color w:val="auto"/>
          <w:sz w:val="24"/>
        </w:rPr>
      </w:pPr>
      <w:r w:rsidRPr="007A755A">
        <w:rPr>
          <w:rFonts w:ascii="Times New Roman" w:hAnsi="Times New Roman"/>
          <w:color w:val="auto"/>
          <w:sz w:val="24"/>
        </w:rPr>
        <w:t>28. § 105 včetně poznámky pod čarou č. 51 zní:</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jc w:val="center"/>
        <w:rPr>
          <w:rFonts w:ascii="Times New Roman" w:hAnsi="Times New Roman"/>
          <w:color w:val="auto"/>
          <w:sz w:val="24"/>
        </w:rPr>
      </w:pPr>
      <w:r w:rsidRPr="007A755A">
        <w:rPr>
          <w:rFonts w:ascii="Times New Roman" w:hAnsi="Times New Roman"/>
          <w:color w:val="auto"/>
          <w:sz w:val="24"/>
        </w:rPr>
        <w:t>„§ 105</w:t>
      </w:r>
    </w:p>
    <w:p w:rsidR="00953611" w:rsidRPr="007A755A" w:rsidRDefault="00953611" w:rsidP="00953611">
      <w:pPr>
        <w:pStyle w:val="Bezmezer"/>
        <w:ind w:left="284"/>
        <w:rPr>
          <w:rFonts w:ascii="Times New Roman" w:hAnsi="Times New Roman"/>
          <w:color w:val="auto"/>
          <w:sz w:val="24"/>
        </w:rPr>
      </w:pPr>
    </w:p>
    <w:p w:rsidR="00953611" w:rsidRPr="007A755A" w:rsidRDefault="00953611" w:rsidP="00953611">
      <w:pPr>
        <w:pStyle w:val="Bezmezer"/>
        <w:ind w:left="284"/>
        <w:rPr>
          <w:rFonts w:ascii="Times New Roman" w:hAnsi="Times New Roman"/>
          <w:color w:val="auto"/>
          <w:sz w:val="24"/>
        </w:rPr>
      </w:pPr>
      <w:r w:rsidRPr="007A755A">
        <w:rPr>
          <w:rFonts w:ascii="Times New Roman" w:hAnsi="Times New Roman"/>
          <w:color w:val="auto"/>
          <w:sz w:val="24"/>
        </w:rPr>
        <w:tab/>
        <w:t>(1) Příslušný orgán ochrany veřejného zdraví je povinen na předepsaném tiskopisu potvrdit pro účely výplaty dávek a poskytování náhrady mzdy, platu nebo odměny nebo sníženého platu (snížené odměny) po dobu prvních 14 kalendářních dnů karantény nebo po dobu karantény, kdy pojištěnci náleží započitatelný příjem podle § 16 písm. b) nařízení karantény, její trvání a ukončení a příslušné části tohoto tiskopisu předat pojištěnci a zaslat příslušnému orgánu nemocenského pojištění nejpozději v pracovní den následující po dni, kdy nastala skutečnost zakládající tuto povinnost. Trvá-li karanténa déle než 14</w:t>
      </w:r>
      <w:r>
        <w:rPr>
          <w:rFonts w:ascii="Times New Roman" w:hAnsi="Times New Roman"/>
          <w:color w:val="auto"/>
          <w:sz w:val="24"/>
        </w:rPr>
        <w:t> </w:t>
      </w:r>
      <w:r w:rsidRPr="007A755A">
        <w:rPr>
          <w:rFonts w:ascii="Times New Roman" w:hAnsi="Times New Roman"/>
          <w:color w:val="auto"/>
          <w:sz w:val="24"/>
        </w:rPr>
        <w:t>kalendářních dnů, je povinen potvrdit její trvání vždy ke 14. kalendářnímu dni. Ustanovení § 61 odst. 1 písm. t) platí zde obdobně.</w:t>
      </w:r>
    </w:p>
    <w:p w:rsidR="00953611" w:rsidRPr="007A755A" w:rsidRDefault="00953611" w:rsidP="00953611">
      <w:pPr>
        <w:pStyle w:val="Bezmezer"/>
        <w:ind w:left="284"/>
        <w:rPr>
          <w:rFonts w:ascii="Times New Roman" w:hAnsi="Times New Roman"/>
          <w:color w:val="auto"/>
          <w:sz w:val="24"/>
        </w:rPr>
      </w:pPr>
    </w:p>
    <w:p w:rsidR="00953611" w:rsidRPr="007A755A" w:rsidRDefault="00953611" w:rsidP="00953611">
      <w:pPr>
        <w:pStyle w:val="Bezmezer"/>
        <w:ind w:left="284" w:firstLine="424"/>
        <w:rPr>
          <w:rFonts w:ascii="Times New Roman" w:hAnsi="Times New Roman"/>
          <w:color w:val="auto"/>
          <w:sz w:val="24"/>
        </w:rPr>
      </w:pPr>
      <w:r w:rsidRPr="007A755A">
        <w:rPr>
          <w:rFonts w:ascii="Times New Roman" w:hAnsi="Times New Roman"/>
          <w:color w:val="auto"/>
          <w:sz w:val="24"/>
        </w:rPr>
        <w:t>(2) Ustanovení tohoto zákona týkající se orgánu ochrany veřejného zdraví platí obdobně pro ošetřujícího lékaře, pokud podle zvláštního právního předpisu</w:t>
      </w:r>
      <w:r w:rsidRPr="007A755A">
        <w:rPr>
          <w:rFonts w:ascii="Times New Roman" w:hAnsi="Times New Roman"/>
          <w:color w:val="auto"/>
          <w:sz w:val="24"/>
          <w:vertAlign w:val="superscript"/>
        </w:rPr>
        <w:t>51)</w:t>
      </w:r>
      <w:r w:rsidRPr="007A755A">
        <w:rPr>
          <w:rFonts w:ascii="Times New Roman" w:hAnsi="Times New Roman"/>
          <w:color w:val="auto"/>
          <w:sz w:val="24"/>
        </w:rPr>
        <w:t xml:space="preserve"> posuzuje nebo nařídil karanténu.</w:t>
      </w:r>
    </w:p>
    <w:p w:rsidR="00953611" w:rsidRPr="007A755A" w:rsidRDefault="00953611" w:rsidP="00953611">
      <w:pPr>
        <w:pStyle w:val="Bezmezer"/>
        <w:ind w:left="284"/>
        <w:rPr>
          <w:rFonts w:ascii="Times New Roman" w:hAnsi="Times New Roman"/>
          <w:color w:val="auto"/>
          <w:sz w:val="24"/>
        </w:rPr>
      </w:pPr>
      <w:r w:rsidRPr="007A755A">
        <w:rPr>
          <w:rFonts w:ascii="Times New Roman" w:hAnsi="Times New Roman"/>
          <w:color w:val="auto"/>
          <w:sz w:val="24"/>
        </w:rPr>
        <w:t>_______________________</w:t>
      </w:r>
    </w:p>
    <w:p w:rsidR="00953611" w:rsidRPr="007A755A" w:rsidRDefault="00953611" w:rsidP="00953611">
      <w:pPr>
        <w:pStyle w:val="Bezmezer"/>
        <w:ind w:left="284"/>
        <w:rPr>
          <w:rFonts w:ascii="Times New Roman" w:hAnsi="Times New Roman"/>
          <w:color w:val="auto"/>
          <w:sz w:val="24"/>
        </w:rPr>
      </w:pPr>
      <w:r w:rsidRPr="003A503A">
        <w:rPr>
          <w:rFonts w:ascii="Times New Roman" w:hAnsi="Times New Roman"/>
          <w:color w:val="auto"/>
          <w:sz w:val="24"/>
          <w:vertAlign w:val="superscript"/>
        </w:rPr>
        <w:t>51)</w:t>
      </w:r>
      <w:r w:rsidRPr="007A755A">
        <w:rPr>
          <w:rFonts w:ascii="Times New Roman" w:hAnsi="Times New Roman"/>
          <w:color w:val="auto"/>
          <w:sz w:val="24"/>
        </w:rPr>
        <w:t xml:space="preserve"> § 67 odst. 2 zákona č. 258/2000 Sb.“.</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left="284" w:hanging="284"/>
        <w:rPr>
          <w:rFonts w:ascii="Times New Roman" w:hAnsi="Times New Roman"/>
          <w:color w:val="auto"/>
          <w:sz w:val="24"/>
        </w:rPr>
      </w:pPr>
      <w:r w:rsidRPr="007A755A">
        <w:rPr>
          <w:rFonts w:ascii="Times New Roman" w:hAnsi="Times New Roman"/>
          <w:color w:val="auto"/>
          <w:sz w:val="24"/>
        </w:rPr>
        <w:t>29. V § 109 odst. 7 závěrečné části ustanovení se slova „věta čtvrtá“ nahrazují slovy „a odst. 4“.</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left="426" w:hanging="426"/>
        <w:rPr>
          <w:rFonts w:ascii="Times New Roman" w:hAnsi="Times New Roman"/>
          <w:color w:val="auto"/>
          <w:sz w:val="24"/>
        </w:rPr>
      </w:pPr>
      <w:r w:rsidRPr="007A755A">
        <w:rPr>
          <w:rFonts w:ascii="Times New Roman" w:hAnsi="Times New Roman"/>
          <w:color w:val="auto"/>
          <w:sz w:val="24"/>
        </w:rPr>
        <w:t>30. V § 110 odst. 5 se věta třetí nahrazuje větami „Nemocenské se zaměstnanci vyplácí stejným způsobem, jakým je zaměstnanci vyplácena mzda, plat nebo odměna, pokud zaměstnanec nepožádá o jiný způsob výplaty nemocenského. Je-li zaměstnanci vyplácena mzda, plat nebo odměna v hotovosti na pracovišti, prostřednictvím držitele poštovní licence do ciziny nebo do ciziny na účet jiného peněžního ústavu, než banky, vyplácí se nemocenské zaměstnanci způsobem, který určí; ustanovení § 111 odst. 2 tím není dotčeno.“.</w:t>
      </w:r>
    </w:p>
    <w:p w:rsidR="00953611" w:rsidRPr="007A755A" w:rsidRDefault="00953611" w:rsidP="00953611">
      <w:pPr>
        <w:pStyle w:val="Bezmezer"/>
        <w:rPr>
          <w:rFonts w:ascii="Times New Roman" w:hAnsi="Times New Roman"/>
          <w:noProof w:val="0"/>
          <w:color w:val="auto"/>
          <w:sz w:val="24"/>
        </w:rPr>
      </w:pPr>
    </w:p>
    <w:p w:rsidR="00953611" w:rsidRPr="007A755A" w:rsidRDefault="00953611" w:rsidP="00953611">
      <w:pPr>
        <w:pStyle w:val="Bezmezer"/>
        <w:rPr>
          <w:rFonts w:ascii="Times New Roman" w:hAnsi="Times New Roman"/>
          <w:noProof w:val="0"/>
          <w:color w:val="auto"/>
          <w:sz w:val="24"/>
        </w:rPr>
      </w:pPr>
      <w:r w:rsidRPr="007A755A">
        <w:rPr>
          <w:rFonts w:ascii="Times New Roman" w:hAnsi="Times New Roman"/>
          <w:noProof w:val="0"/>
          <w:color w:val="auto"/>
          <w:sz w:val="24"/>
        </w:rPr>
        <w:lastRenderedPageBreak/>
        <w:t xml:space="preserve">31. § 111 včetně nadpisu zní: </w:t>
      </w:r>
    </w:p>
    <w:p w:rsidR="00953611" w:rsidRPr="007A755A" w:rsidRDefault="00953611" w:rsidP="00953611">
      <w:pPr>
        <w:pStyle w:val="Bezmezer"/>
        <w:jc w:val="center"/>
        <w:rPr>
          <w:rFonts w:ascii="Times New Roman" w:hAnsi="Times New Roman"/>
          <w:noProof w:val="0"/>
          <w:color w:val="auto"/>
          <w:sz w:val="24"/>
        </w:rPr>
      </w:pPr>
    </w:p>
    <w:p w:rsidR="00953611" w:rsidRPr="007A755A" w:rsidRDefault="00953611" w:rsidP="00953611">
      <w:pPr>
        <w:pStyle w:val="Bezmezer"/>
        <w:jc w:val="center"/>
        <w:rPr>
          <w:rFonts w:ascii="Times New Roman" w:hAnsi="Times New Roman"/>
          <w:noProof w:val="0"/>
          <w:color w:val="auto"/>
          <w:sz w:val="24"/>
        </w:rPr>
      </w:pPr>
      <w:r w:rsidRPr="007A755A">
        <w:rPr>
          <w:rFonts w:ascii="Times New Roman" w:hAnsi="Times New Roman"/>
          <w:noProof w:val="0"/>
          <w:color w:val="auto"/>
          <w:sz w:val="24"/>
        </w:rPr>
        <w:t>„§ 111</w:t>
      </w:r>
    </w:p>
    <w:p w:rsidR="00953611" w:rsidRPr="00AF670F" w:rsidRDefault="00953611" w:rsidP="00953611">
      <w:pPr>
        <w:pStyle w:val="Bezmezer"/>
        <w:jc w:val="center"/>
        <w:rPr>
          <w:rFonts w:ascii="Times New Roman" w:hAnsi="Times New Roman"/>
          <w:b/>
          <w:noProof w:val="0"/>
          <w:color w:val="auto"/>
          <w:sz w:val="24"/>
        </w:rPr>
      </w:pPr>
      <w:r w:rsidRPr="00AF670F">
        <w:rPr>
          <w:rFonts w:ascii="Times New Roman" w:hAnsi="Times New Roman"/>
          <w:b/>
          <w:noProof w:val="0"/>
          <w:color w:val="auto"/>
          <w:sz w:val="24"/>
        </w:rPr>
        <w:t>Výplata dávek do ciziny</w:t>
      </w:r>
    </w:p>
    <w:p w:rsidR="00953611" w:rsidRPr="007A755A" w:rsidRDefault="00953611" w:rsidP="00953611">
      <w:pPr>
        <w:pStyle w:val="Bezmezer"/>
        <w:rPr>
          <w:rFonts w:ascii="Times New Roman" w:hAnsi="Times New Roman"/>
          <w:noProof w:val="0"/>
          <w:color w:val="auto"/>
          <w:sz w:val="24"/>
        </w:rPr>
      </w:pPr>
    </w:p>
    <w:p w:rsidR="00953611" w:rsidRPr="007A755A" w:rsidRDefault="00953611" w:rsidP="00953611">
      <w:pPr>
        <w:pStyle w:val="Bezmezer"/>
        <w:ind w:left="284"/>
        <w:rPr>
          <w:rFonts w:ascii="Times New Roman" w:hAnsi="Times New Roman"/>
          <w:noProof w:val="0"/>
          <w:color w:val="auto"/>
          <w:sz w:val="24"/>
        </w:rPr>
      </w:pPr>
      <w:r w:rsidRPr="007A755A">
        <w:rPr>
          <w:rFonts w:ascii="Times New Roman" w:hAnsi="Times New Roman"/>
          <w:noProof w:val="0"/>
          <w:color w:val="auto"/>
          <w:sz w:val="24"/>
        </w:rPr>
        <w:tab/>
        <w:t>(1) Dávky, s výjimkou nemocenského, se vyplácejí do ciziny na základě žádosti pojištěnce. Nemocenské se vyplácí do ciziny, je-li zaměstnanci do ciziny vyplácena mzda, plat nebo odměna na účet pojištěnce u banky, nebo kdy tak zaměstnanec určí v případech uvedených v § 110 odst. 5.</w:t>
      </w:r>
    </w:p>
    <w:p w:rsidR="00953611" w:rsidRPr="007A755A" w:rsidRDefault="00953611" w:rsidP="00953611">
      <w:pPr>
        <w:pStyle w:val="Bezmezer"/>
        <w:ind w:left="284"/>
        <w:rPr>
          <w:rFonts w:ascii="Times New Roman" w:hAnsi="Times New Roman"/>
          <w:noProof w:val="0"/>
          <w:color w:val="auto"/>
          <w:sz w:val="24"/>
        </w:rPr>
      </w:pPr>
    </w:p>
    <w:p w:rsidR="00953611" w:rsidRPr="007A755A" w:rsidRDefault="00953611" w:rsidP="00953611">
      <w:pPr>
        <w:pStyle w:val="Bezmezer"/>
        <w:ind w:left="284" w:firstLine="708"/>
        <w:rPr>
          <w:rFonts w:ascii="Times New Roman" w:hAnsi="Times New Roman"/>
          <w:noProof w:val="0"/>
          <w:color w:val="auto"/>
          <w:sz w:val="24"/>
        </w:rPr>
      </w:pPr>
      <w:r w:rsidRPr="007A755A">
        <w:rPr>
          <w:rFonts w:ascii="Times New Roman" w:hAnsi="Times New Roman"/>
          <w:noProof w:val="0"/>
          <w:color w:val="auto"/>
          <w:sz w:val="24"/>
        </w:rPr>
        <w:t>(2) Dávky se vyplácejí do ciziny jen na účet pojištěnce u banky a za úhradu nákladů této výplaty; orgán nemocenského pojištění, který dávku do ciziny vyplácí, je povinen zveřejnit způsob stanovení těchto nákladů.“.</w:t>
      </w:r>
    </w:p>
    <w:p w:rsidR="00953611" w:rsidRPr="007A755A" w:rsidRDefault="00953611" w:rsidP="00953611">
      <w:pPr>
        <w:jc w:val="both"/>
        <w:rPr>
          <w:rFonts w:eastAsiaTheme="minorHAnsi"/>
          <w:szCs w:val="22"/>
          <w:lang w:eastAsia="en-US"/>
        </w:rPr>
      </w:pPr>
    </w:p>
    <w:p w:rsidR="00953611" w:rsidRPr="007A755A" w:rsidRDefault="00953611" w:rsidP="00953611">
      <w:pPr>
        <w:jc w:val="both"/>
        <w:rPr>
          <w:rFonts w:eastAsiaTheme="minorHAnsi"/>
          <w:szCs w:val="22"/>
          <w:lang w:eastAsia="en-US"/>
        </w:rPr>
      </w:pPr>
      <w:r w:rsidRPr="007A755A">
        <w:rPr>
          <w:rFonts w:eastAsiaTheme="minorHAnsi"/>
          <w:szCs w:val="22"/>
          <w:lang w:eastAsia="en-US"/>
        </w:rPr>
        <w:t>32. V § 116 se za odstavec 6 vkládají nové odstavce 7 až 9, které znějí:</w:t>
      </w:r>
    </w:p>
    <w:p w:rsidR="00953611" w:rsidRPr="007A755A" w:rsidRDefault="00953611" w:rsidP="00953611">
      <w:pPr>
        <w:ind w:firstLine="426"/>
        <w:jc w:val="both"/>
        <w:rPr>
          <w:rFonts w:eastAsiaTheme="minorHAnsi"/>
          <w:szCs w:val="22"/>
          <w:lang w:eastAsia="en-US"/>
        </w:rPr>
      </w:pPr>
    </w:p>
    <w:p w:rsidR="00953611" w:rsidRPr="007A755A" w:rsidRDefault="00953611" w:rsidP="00953611">
      <w:pPr>
        <w:ind w:left="426" w:firstLine="282"/>
        <w:jc w:val="both"/>
        <w:rPr>
          <w:rFonts w:eastAsiaTheme="minorHAnsi"/>
          <w:szCs w:val="22"/>
          <w:lang w:eastAsia="en-US"/>
        </w:rPr>
      </w:pPr>
      <w:r w:rsidRPr="007A755A">
        <w:rPr>
          <w:rFonts w:eastAsiaTheme="minorHAnsi"/>
          <w:szCs w:val="22"/>
          <w:lang w:eastAsia="en-US"/>
        </w:rPr>
        <w:t>„(7) Orgány nemocenského pojištění sdělují zaměstnavatelům na jejich žádost neprodleně,</w:t>
      </w:r>
    </w:p>
    <w:p w:rsidR="00953611" w:rsidRPr="007A755A" w:rsidRDefault="00953611" w:rsidP="00953611">
      <w:pPr>
        <w:ind w:left="426" w:firstLine="141"/>
        <w:jc w:val="both"/>
        <w:rPr>
          <w:rFonts w:eastAsiaTheme="minorHAnsi"/>
          <w:szCs w:val="22"/>
          <w:lang w:eastAsia="en-US"/>
        </w:rPr>
      </w:pPr>
    </w:p>
    <w:p w:rsidR="00953611" w:rsidRPr="007A755A" w:rsidRDefault="00953611" w:rsidP="00953611">
      <w:pPr>
        <w:ind w:left="426" w:hanging="142"/>
        <w:jc w:val="both"/>
        <w:rPr>
          <w:rFonts w:eastAsiaTheme="minorHAnsi"/>
          <w:szCs w:val="22"/>
          <w:lang w:eastAsia="en-US"/>
        </w:rPr>
      </w:pPr>
      <w:r w:rsidRPr="007A755A">
        <w:rPr>
          <w:rFonts w:eastAsiaTheme="minorHAnsi"/>
          <w:szCs w:val="22"/>
          <w:lang w:eastAsia="en-US"/>
        </w:rPr>
        <w:t>a) že obdržely rozhodnutí o tom, že zaměstnanec, který je evidován v registru pojištěnců, byl uznán dočasně práce neschopným k zaměstnání u zaměstnavatele, číslo rozhodnutí o</w:t>
      </w:r>
      <w:r>
        <w:rPr>
          <w:rFonts w:eastAsiaTheme="minorHAnsi"/>
          <w:szCs w:val="22"/>
          <w:lang w:eastAsia="en-US"/>
        </w:rPr>
        <w:t> </w:t>
      </w:r>
      <w:r w:rsidRPr="007A755A">
        <w:rPr>
          <w:rFonts w:eastAsiaTheme="minorHAnsi"/>
          <w:szCs w:val="22"/>
          <w:lang w:eastAsia="en-US"/>
        </w:rPr>
        <w:t>dočasné pracovní neschopnosti, datum vzniku dočasné pracovní neschopnosti, rozhodnutí o ukončení dočasné pracovní neschopnosti a datum ukončení dočasné pracovní neschopnosti tohoto zaměstnance,</w:t>
      </w:r>
    </w:p>
    <w:p w:rsidR="00953611" w:rsidRPr="007A755A" w:rsidRDefault="00953611" w:rsidP="00953611">
      <w:pPr>
        <w:ind w:left="426" w:hanging="142"/>
        <w:jc w:val="both"/>
        <w:rPr>
          <w:rFonts w:eastAsiaTheme="minorHAnsi"/>
          <w:szCs w:val="22"/>
          <w:lang w:eastAsia="en-US"/>
        </w:rPr>
      </w:pPr>
    </w:p>
    <w:p w:rsidR="00953611" w:rsidRPr="007A755A" w:rsidRDefault="00953611" w:rsidP="00953611">
      <w:pPr>
        <w:ind w:left="426" w:hanging="142"/>
        <w:jc w:val="both"/>
        <w:rPr>
          <w:rFonts w:eastAsiaTheme="minorHAnsi"/>
          <w:szCs w:val="22"/>
          <w:lang w:eastAsia="en-US"/>
        </w:rPr>
      </w:pPr>
      <w:r w:rsidRPr="007A755A">
        <w:rPr>
          <w:rFonts w:eastAsiaTheme="minorHAnsi"/>
          <w:szCs w:val="22"/>
          <w:lang w:eastAsia="en-US"/>
        </w:rPr>
        <w:t>b) zda v rozhodnutí o vzniku dočasné pracovní neschopnosti ošetřující lékař vyznačil, že zaměstnanec uvádí nebo je podezření, že došlo k pracovnímu úrazu, úrazu zaviněnému jinou osobou nebo k požití alkoholu nebo zneužití omamných nebo psychotropních látek,</w:t>
      </w:r>
    </w:p>
    <w:p w:rsidR="00953611" w:rsidRPr="007A755A" w:rsidRDefault="00953611" w:rsidP="00953611">
      <w:pPr>
        <w:ind w:left="426" w:hanging="142"/>
        <w:jc w:val="both"/>
        <w:rPr>
          <w:rFonts w:eastAsiaTheme="minorHAnsi"/>
          <w:szCs w:val="22"/>
          <w:lang w:eastAsia="en-US"/>
        </w:rPr>
      </w:pPr>
    </w:p>
    <w:p w:rsidR="00953611" w:rsidRPr="007A755A" w:rsidRDefault="00953611" w:rsidP="00953611">
      <w:pPr>
        <w:ind w:left="426" w:hanging="142"/>
        <w:jc w:val="both"/>
        <w:rPr>
          <w:rFonts w:eastAsiaTheme="minorHAnsi"/>
          <w:szCs w:val="22"/>
          <w:lang w:eastAsia="en-US"/>
        </w:rPr>
      </w:pPr>
      <w:r w:rsidRPr="007A755A">
        <w:rPr>
          <w:rFonts w:eastAsiaTheme="minorHAnsi"/>
          <w:szCs w:val="22"/>
          <w:lang w:eastAsia="en-US"/>
        </w:rPr>
        <w:t>c) místo pobytu zaměstnance a rozsah a dobu povolených vycházek v období prvních 14</w:t>
      </w:r>
      <w:r>
        <w:rPr>
          <w:rFonts w:eastAsiaTheme="minorHAnsi"/>
          <w:szCs w:val="22"/>
          <w:lang w:eastAsia="en-US"/>
        </w:rPr>
        <w:t> </w:t>
      </w:r>
      <w:r w:rsidRPr="007A755A">
        <w:rPr>
          <w:rFonts w:eastAsiaTheme="minorHAnsi"/>
          <w:szCs w:val="22"/>
          <w:lang w:eastAsia="en-US"/>
        </w:rPr>
        <w:t xml:space="preserve">kalendářních dnů dočasné pracovní neschopnosti, popřípadě náleží-li zaměstnanci po uplynutí tohoto období v době dočasné pracovní neschopnosti nadále započitatelný příjem [§ 16 písm. b)], také v období, po které mu v době dočasné pracovní neschopnosti náleží tento příjem, </w:t>
      </w:r>
    </w:p>
    <w:p w:rsidR="00953611" w:rsidRPr="007A755A" w:rsidRDefault="00953611" w:rsidP="00953611">
      <w:pPr>
        <w:ind w:left="426" w:hanging="142"/>
        <w:jc w:val="both"/>
        <w:rPr>
          <w:rFonts w:eastAsiaTheme="minorHAnsi"/>
          <w:szCs w:val="22"/>
          <w:lang w:eastAsia="en-US"/>
        </w:rPr>
      </w:pPr>
    </w:p>
    <w:p w:rsidR="00953611" w:rsidRPr="007A755A" w:rsidRDefault="00953611" w:rsidP="00953611">
      <w:pPr>
        <w:ind w:left="426" w:hanging="142"/>
        <w:jc w:val="both"/>
        <w:rPr>
          <w:rFonts w:eastAsiaTheme="minorHAnsi"/>
          <w:szCs w:val="22"/>
          <w:lang w:eastAsia="en-US"/>
        </w:rPr>
      </w:pPr>
      <w:r w:rsidRPr="007A755A">
        <w:rPr>
          <w:rFonts w:eastAsiaTheme="minorHAnsi"/>
          <w:szCs w:val="22"/>
          <w:lang w:eastAsia="en-US"/>
        </w:rPr>
        <w:t>d) jméno, příjmení a adresu pracoviště ošetřujícího lékaře, název a adresu pracoviště poskytovatele zdravotních služeb, který vydal rozhodnutí o vzniku nebo o ukončení dočasné pracovní neschopnosti nebo jméno, příjmení a adresu pracoviště ošetřujícího lékaře, název a adresu pracoviště poskytovatele zdravotních služeb, který převzal dočasně práce neschopného zaměstnance do své péče.</w:t>
      </w:r>
    </w:p>
    <w:p w:rsidR="00953611" w:rsidRPr="007A755A" w:rsidRDefault="00953611" w:rsidP="00953611">
      <w:pPr>
        <w:ind w:left="426" w:firstLine="141"/>
        <w:jc w:val="both"/>
        <w:rPr>
          <w:rFonts w:eastAsiaTheme="minorHAnsi"/>
          <w:szCs w:val="22"/>
          <w:lang w:eastAsia="en-US"/>
        </w:rPr>
      </w:pPr>
    </w:p>
    <w:p w:rsidR="00953611" w:rsidRPr="007A755A" w:rsidRDefault="00953611" w:rsidP="00953611">
      <w:pPr>
        <w:ind w:left="426" w:firstLine="282"/>
        <w:jc w:val="both"/>
        <w:rPr>
          <w:rFonts w:eastAsiaTheme="minorHAnsi"/>
          <w:szCs w:val="22"/>
          <w:lang w:eastAsia="en-US"/>
        </w:rPr>
      </w:pPr>
      <w:r w:rsidRPr="007A755A">
        <w:rPr>
          <w:rFonts w:eastAsiaTheme="minorHAnsi"/>
          <w:szCs w:val="22"/>
          <w:lang w:eastAsia="en-US"/>
        </w:rPr>
        <w:t xml:space="preserve">(8) Údaje podle odstavce 7 sdělují orgány nemocenského pojištění zaměstnavateli i po skončení zaměstnání jeho zaměstnance, a to pouze v rozsahu, který se vztahuje k době trvání zaměstnání, pro které byl tento zaměstnanec uznán dočasně práce neschopným. Povinnost orgánů nemocenského pojištění sdělovat zaměstnavateli údaje podle odstavce 7 zaniká uplynutím 3 let ode dne ukončení dočasné pracovní neschopnosti zaměstnance, k níž se požadované údaje vztahují. </w:t>
      </w:r>
    </w:p>
    <w:p w:rsidR="00953611" w:rsidRPr="007A755A" w:rsidRDefault="00953611" w:rsidP="00953611">
      <w:pPr>
        <w:ind w:left="426" w:firstLine="141"/>
        <w:jc w:val="both"/>
        <w:rPr>
          <w:rFonts w:eastAsiaTheme="minorHAnsi"/>
          <w:szCs w:val="22"/>
          <w:lang w:eastAsia="en-US"/>
        </w:rPr>
      </w:pPr>
    </w:p>
    <w:p w:rsidR="00953611" w:rsidRPr="007A755A" w:rsidRDefault="00953611" w:rsidP="00953611">
      <w:pPr>
        <w:ind w:left="426" w:firstLine="282"/>
        <w:jc w:val="both"/>
        <w:rPr>
          <w:rFonts w:eastAsiaTheme="minorHAnsi"/>
          <w:szCs w:val="22"/>
          <w:lang w:eastAsia="en-US"/>
        </w:rPr>
      </w:pPr>
      <w:r w:rsidRPr="007A755A">
        <w:rPr>
          <w:rFonts w:eastAsiaTheme="minorHAnsi"/>
          <w:szCs w:val="22"/>
          <w:lang w:eastAsia="en-US"/>
        </w:rPr>
        <w:t>(9) Žádost podle odstavce 7 zaměstnavatel podává v elektronické podobě, a to způsobem stanoveným orgánem nemocenského pojištění, který je uveden na jeho internetových stránkách. Orgán nemocenského pojištění sděluje údaje podle odstavce 7 v</w:t>
      </w:r>
      <w:r>
        <w:rPr>
          <w:rFonts w:eastAsiaTheme="minorHAnsi"/>
          <w:szCs w:val="22"/>
          <w:lang w:eastAsia="en-US"/>
        </w:rPr>
        <w:t> </w:t>
      </w:r>
      <w:r w:rsidRPr="007A755A">
        <w:rPr>
          <w:rFonts w:eastAsiaTheme="minorHAnsi"/>
          <w:szCs w:val="22"/>
          <w:lang w:eastAsia="en-US"/>
        </w:rPr>
        <w:t>elektronické podobě způsobem umožňujícím dálkový přístup.“.</w:t>
      </w:r>
    </w:p>
    <w:p w:rsidR="00953611" w:rsidRPr="007A755A" w:rsidRDefault="00953611" w:rsidP="00953611">
      <w:pPr>
        <w:ind w:firstLine="426"/>
        <w:jc w:val="both"/>
        <w:rPr>
          <w:rFonts w:eastAsiaTheme="minorHAnsi"/>
          <w:szCs w:val="22"/>
          <w:lang w:eastAsia="en-US"/>
        </w:rPr>
      </w:pPr>
    </w:p>
    <w:p w:rsidR="00953611" w:rsidRPr="007A755A" w:rsidRDefault="00953611" w:rsidP="00953611">
      <w:pPr>
        <w:ind w:firstLine="426"/>
        <w:jc w:val="both"/>
        <w:rPr>
          <w:rFonts w:eastAsiaTheme="minorHAnsi"/>
          <w:lang w:eastAsia="en-US"/>
        </w:rPr>
      </w:pPr>
      <w:r w:rsidRPr="007A755A">
        <w:rPr>
          <w:rFonts w:eastAsiaTheme="minorHAnsi"/>
          <w:szCs w:val="22"/>
          <w:lang w:eastAsia="en-US"/>
        </w:rPr>
        <w:t>Dosavadní odstavce 7 a 8 se označují jako odstavce 10 a 11.</w:t>
      </w:r>
    </w:p>
    <w:p w:rsidR="00953611" w:rsidRPr="007A755A" w:rsidRDefault="00953611" w:rsidP="00953611">
      <w:pPr>
        <w:jc w:val="both"/>
        <w:rPr>
          <w:rFonts w:eastAsiaTheme="minorHAnsi"/>
          <w:lang w:eastAsia="en-US"/>
        </w:rPr>
      </w:pPr>
    </w:p>
    <w:p w:rsidR="00953611" w:rsidRPr="007A755A" w:rsidRDefault="00953611" w:rsidP="00953611">
      <w:pPr>
        <w:jc w:val="both"/>
        <w:rPr>
          <w:rFonts w:eastAsiaTheme="minorHAnsi"/>
          <w:lang w:eastAsia="en-US"/>
        </w:rPr>
      </w:pPr>
      <w:r w:rsidRPr="007A755A">
        <w:rPr>
          <w:rFonts w:eastAsiaTheme="minorHAnsi"/>
          <w:lang w:eastAsia="en-US"/>
        </w:rPr>
        <w:lastRenderedPageBreak/>
        <w:t xml:space="preserve">33. V § 116 odst. 11 se číslo „7“ nahrazuje číslem „10“. </w:t>
      </w:r>
    </w:p>
    <w:p w:rsidR="00953611" w:rsidRPr="007A755A" w:rsidRDefault="00953611" w:rsidP="00953611">
      <w:pPr>
        <w:pStyle w:val="Bezmezer"/>
        <w:rPr>
          <w:rFonts w:ascii="Times New Roman" w:hAnsi="Times New Roman"/>
          <w:b/>
          <w:color w:val="FF0000"/>
          <w:sz w:val="24"/>
        </w:rPr>
      </w:pPr>
    </w:p>
    <w:p w:rsidR="00953611" w:rsidRPr="007A755A" w:rsidRDefault="00953611" w:rsidP="00953611">
      <w:pPr>
        <w:pStyle w:val="Bezmezer"/>
        <w:rPr>
          <w:rFonts w:ascii="Times New Roman" w:hAnsi="Times New Roman"/>
          <w:color w:val="auto"/>
          <w:sz w:val="24"/>
        </w:rPr>
      </w:pPr>
      <w:r w:rsidRPr="007A755A">
        <w:rPr>
          <w:rFonts w:ascii="Times New Roman" w:hAnsi="Times New Roman"/>
          <w:color w:val="auto"/>
          <w:sz w:val="24"/>
        </w:rPr>
        <w:t xml:space="preserve">34. Za § 116 se vkládá nový § 116a, který včetně nadpisu zní: </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jc w:val="center"/>
        <w:rPr>
          <w:rFonts w:ascii="Times New Roman" w:hAnsi="Times New Roman"/>
          <w:color w:val="auto"/>
          <w:sz w:val="24"/>
        </w:rPr>
      </w:pPr>
      <w:r w:rsidRPr="007A755A">
        <w:rPr>
          <w:rFonts w:ascii="Times New Roman" w:hAnsi="Times New Roman"/>
          <w:color w:val="auto"/>
          <w:sz w:val="24"/>
        </w:rPr>
        <w:t>„§116a</w:t>
      </w:r>
    </w:p>
    <w:p w:rsidR="00953611" w:rsidRPr="007A755A" w:rsidRDefault="00953611" w:rsidP="00953611">
      <w:pPr>
        <w:pStyle w:val="Bezmezer"/>
        <w:jc w:val="center"/>
        <w:rPr>
          <w:rFonts w:ascii="Times New Roman" w:hAnsi="Times New Roman"/>
          <w:b/>
          <w:sz w:val="24"/>
        </w:rPr>
      </w:pPr>
      <w:r w:rsidRPr="007A755A">
        <w:rPr>
          <w:rFonts w:ascii="Times New Roman" w:hAnsi="Times New Roman"/>
          <w:b/>
          <w:sz w:val="24"/>
        </w:rPr>
        <w:t>Oznamování vzniku dočasných pracovních neschopností zaměstnanců</w:t>
      </w:r>
    </w:p>
    <w:p w:rsidR="00953611" w:rsidRPr="007A755A" w:rsidRDefault="00953611" w:rsidP="00953611">
      <w:pPr>
        <w:pStyle w:val="Bezmezer"/>
        <w:ind w:firstLine="708"/>
        <w:rPr>
          <w:rFonts w:ascii="Times New Roman" w:hAnsi="Times New Roman"/>
          <w:sz w:val="24"/>
        </w:rPr>
      </w:pPr>
    </w:p>
    <w:p w:rsidR="00953611" w:rsidRPr="007A755A" w:rsidRDefault="00953611" w:rsidP="00953611">
      <w:pPr>
        <w:pStyle w:val="Bezmezer"/>
        <w:ind w:left="284" w:firstLine="424"/>
        <w:rPr>
          <w:rFonts w:ascii="Times New Roman" w:hAnsi="Times New Roman"/>
          <w:sz w:val="24"/>
        </w:rPr>
      </w:pPr>
      <w:r w:rsidRPr="007A755A">
        <w:rPr>
          <w:rFonts w:ascii="Times New Roman" w:hAnsi="Times New Roman"/>
          <w:sz w:val="24"/>
        </w:rPr>
        <w:t>(1) Česká správa sociálního zabezpečení na žádost zaměstnavatele neprodleně zasílá zaměstnavateli informaci o tom, že ošetřující lékař v rozhodnutí o vzniku dočasné pracovní neschopnosti uvedl, že zaměstnanec nemůže vykonávat zaměstnání [§ 3 písm. g)] pro tohoto zaměstnavatele, číslo rozhodnutí a datum vzniku dočasné pracovní neschopnosti. Česká správa sociálního zabezpečení zasílá informaci podle věty první v elektronické podobě způsobem, který zaručuje ochranu osobních údajů.</w:t>
      </w:r>
    </w:p>
    <w:p w:rsidR="00953611" w:rsidRPr="007A755A" w:rsidRDefault="00953611" w:rsidP="00953611">
      <w:pPr>
        <w:pStyle w:val="Bezmezer"/>
        <w:ind w:left="284" w:firstLine="424"/>
        <w:rPr>
          <w:rFonts w:ascii="Times New Roman" w:hAnsi="Times New Roman"/>
          <w:sz w:val="24"/>
        </w:rPr>
      </w:pPr>
    </w:p>
    <w:p w:rsidR="00953611" w:rsidRPr="007A755A" w:rsidRDefault="00953611" w:rsidP="00953611">
      <w:pPr>
        <w:pStyle w:val="Bezmezer"/>
        <w:ind w:left="284" w:firstLine="424"/>
        <w:rPr>
          <w:rFonts w:ascii="Times New Roman" w:hAnsi="Times New Roman"/>
          <w:sz w:val="24"/>
        </w:rPr>
      </w:pPr>
      <w:r w:rsidRPr="007A755A">
        <w:rPr>
          <w:rFonts w:ascii="Times New Roman" w:hAnsi="Times New Roman"/>
          <w:sz w:val="24"/>
        </w:rPr>
        <w:t>(2) Žádost podle odstavce 1 zaměstnavatel podává v elektronické podobě na předepsaném tiskopise způsobem určeným Českou správou sociálního zabezpečení; v</w:t>
      </w:r>
      <w:r>
        <w:rPr>
          <w:rFonts w:ascii="Times New Roman" w:hAnsi="Times New Roman"/>
          <w:sz w:val="24"/>
        </w:rPr>
        <w:t> </w:t>
      </w:r>
      <w:r w:rsidRPr="007A755A">
        <w:rPr>
          <w:rFonts w:ascii="Times New Roman" w:hAnsi="Times New Roman"/>
          <w:sz w:val="24"/>
        </w:rPr>
        <w:t>žádosti uvede způsob, kterým mají být informace o vzniku dočasné pracovní neschopnosti zaměstnanců zasílány. Žádost o zasílání informací podle odstavce 1 se považuje za žádost podanou podle § 160 odst. 3. V žádosti může zaměstnavatel vymezit délku období, za které mu mají být informace podle odstavce 1 zasílány.“.</w:t>
      </w:r>
    </w:p>
    <w:p w:rsidR="00953611" w:rsidRDefault="00953611" w:rsidP="00953611">
      <w:pPr>
        <w:pStyle w:val="Bezmezer"/>
        <w:rPr>
          <w:rFonts w:ascii="Times New Roman" w:hAnsi="Times New Roman"/>
          <w:color w:val="auto"/>
          <w:sz w:val="24"/>
        </w:rPr>
      </w:pPr>
    </w:p>
    <w:p w:rsidR="00953611" w:rsidRDefault="00953611" w:rsidP="00953611">
      <w:pPr>
        <w:pStyle w:val="Bezmezer"/>
        <w:rPr>
          <w:rFonts w:ascii="Times New Roman" w:hAnsi="Times New Roman"/>
          <w:color w:val="auto"/>
          <w:sz w:val="24"/>
        </w:rPr>
      </w:pPr>
      <w:r w:rsidRPr="00257D21">
        <w:rPr>
          <w:rFonts w:ascii="Times New Roman" w:hAnsi="Times New Roman"/>
          <w:color w:val="auto"/>
          <w:sz w:val="24"/>
        </w:rPr>
        <w:t>35.</w:t>
      </w:r>
      <w:r w:rsidRPr="00257D21">
        <w:t xml:space="preserve"> </w:t>
      </w:r>
      <w:r w:rsidRPr="00257D21">
        <w:rPr>
          <w:rFonts w:ascii="Times New Roman" w:hAnsi="Times New Roman"/>
          <w:color w:val="auto"/>
          <w:sz w:val="24"/>
        </w:rPr>
        <w:t>V § 117 se za odstavec 6 vkládá nový odstavec 7, který zní:</w:t>
      </w:r>
    </w:p>
    <w:p w:rsidR="00953611" w:rsidRDefault="00953611" w:rsidP="00953611">
      <w:pPr>
        <w:pStyle w:val="Bezmezer"/>
        <w:rPr>
          <w:rFonts w:ascii="Times New Roman" w:hAnsi="Times New Roman"/>
          <w:color w:val="auto"/>
          <w:sz w:val="24"/>
        </w:rPr>
      </w:pPr>
    </w:p>
    <w:p w:rsidR="00953611" w:rsidRDefault="00953611" w:rsidP="00953611">
      <w:pPr>
        <w:pStyle w:val="Bezmezer"/>
        <w:ind w:left="426" w:firstLine="283"/>
        <w:rPr>
          <w:rFonts w:ascii="Times New Roman" w:hAnsi="Times New Roman"/>
          <w:color w:val="auto"/>
          <w:sz w:val="24"/>
        </w:rPr>
      </w:pPr>
      <w:r w:rsidRPr="005018E7">
        <w:t xml:space="preserve"> </w:t>
      </w:r>
      <w:r w:rsidRPr="005018E7">
        <w:rPr>
          <w:rFonts w:ascii="Times New Roman" w:hAnsi="Times New Roman"/>
          <w:color w:val="auto"/>
          <w:sz w:val="24"/>
        </w:rPr>
        <w:t>„(7) Za účelem ověřování identity ošetřujícího lékaře je Česká správa sociálního zabezpečení oprávněna využívat přístupové certifikáty poskytovatelů zdravotních služeb vydávané Státním ústavem pro kontrolu léčiv. Státní ústav pro kontrolu léčiv za tímto účelem poskytuje České správě sociálního zabezpečení potřebné údaje.“.</w:t>
      </w:r>
    </w:p>
    <w:p w:rsidR="00953611" w:rsidRDefault="00953611" w:rsidP="00953611">
      <w:pPr>
        <w:pStyle w:val="Bezmezer"/>
        <w:rPr>
          <w:rFonts w:ascii="Times New Roman" w:hAnsi="Times New Roman"/>
          <w:color w:val="auto"/>
          <w:sz w:val="24"/>
        </w:rPr>
      </w:pPr>
    </w:p>
    <w:p w:rsidR="00953611" w:rsidRPr="007A755A" w:rsidRDefault="00953611" w:rsidP="00953611">
      <w:pPr>
        <w:ind w:firstLine="426"/>
        <w:jc w:val="both"/>
        <w:rPr>
          <w:rFonts w:eastAsiaTheme="minorHAnsi"/>
          <w:lang w:eastAsia="en-US"/>
        </w:rPr>
      </w:pPr>
      <w:r w:rsidRPr="008745A1">
        <w:rPr>
          <w:rFonts w:eastAsiaTheme="minorHAnsi"/>
          <w:szCs w:val="22"/>
          <w:lang w:eastAsia="en-US"/>
        </w:rPr>
        <w:t>Dosavadní odstavce 7 a 8 se označují jako odstavce 8 a 9.</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rPr>
          <w:rFonts w:ascii="Times New Roman" w:hAnsi="Times New Roman"/>
          <w:color w:val="auto"/>
          <w:sz w:val="24"/>
        </w:rPr>
      </w:pPr>
      <w:r>
        <w:rPr>
          <w:rFonts w:ascii="Times New Roman" w:hAnsi="Times New Roman"/>
          <w:color w:val="auto"/>
          <w:sz w:val="24"/>
        </w:rPr>
        <w:t>36</w:t>
      </w:r>
      <w:r w:rsidRPr="007A755A">
        <w:rPr>
          <w:rFonts w:ascii="Times New Roman" w:hAnsi="Times New Roman"/>
          <w:color w:val="auto"/>
          <w:sz w:val="24"/>
        </w:rPr>
        <w:t xml:space="preserve">. V § 122 odst. 3 se za písmeno m) vkládá nové písmeno n), které zní: </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left="426" w:hanging="426"/>
        <w:rPr>
          <w:rFonts w:ascii="Times New Roman" w:hAnsi="Times New Roman"/>
          <w:b/>
          <w:color w:val="FF0000"/>
          <w:sz w:val="24"/>
        </w:rPr>
      </w:pPr>
      <w:r w:rsidRPr="007A755A">
        <w:rPr>
          <w:rFonts w:ascii="Times New Roman" w:hAnsi="Times New Roman"/>
          <w:color w:val="auto"/>
          <w:sz w:val="24"/>
        </w:rPr>
        <w:t>„n) údaje o dočasné pracovní neschopnosti a karanténě v rozsahu podle § 116 odst. 7, a dále statistickou značku diagnózy, skutečnost, že ke vzniku dočasné pracovní neschopnosti došlo v důsledku úrazu, místo pobytu dočasně práce neschopného pojištěnce a rozsah a</w:t>
      </w:r>
      <w:r>
        <w:rPr>
          <w:rFonts w:ascii="Times New Roman" w:hAnsi="Times New Roman"/>
          <w:color w:val="auto"/>
          <w:sz w:val="24"/>
        </w:rPr>
        <w:t> </w:t>
      </w:r>
      <w:r w:rsidRPr="007A755A">
        <w:rPr>
          <w:rFonts w:ascii="Times New Roman" w:hAnsi="Times New Roman"/>
          <w:color w:val="auto"/>
          <w:sz w:val="24"/>
        </w:rPr>
        <w:t>dobu povolených vycházek v době dočasné pracovní neschopnosti v období od patnáctého kalendářního dne dočasné pracovní neschopnosti, popřípadě po skončení období, po které náleží v době dočasné pracovní neschopnosti nadále započitatelný příjem [§ 16 písm. b)],  název a adresu pracoviště poskytovatele zdravotních služeb, který pojištěnci povolil změnu pobytu v době dočasné pracovní neschopnosti, povolil vycházky nebo změnu jejich rozsahu a doby, není-li tento poskytovatel zdravotních služeb zároveň ošetřujícím lékařem zaměstnance, údaje o udělení nebo neudělení předchozího souhlasu ošetřujícímu lékaři v případech uvedených v § 56 odst. 3 věta třetí a odst. 6 a § 57 odst. 3 a 5, údaj o tom, že pojištěnci byla nařízena karanténa, číslo rozhodnutí o nařízení karantény, datum nařízení karantény, dobu trvání karantény, důvod karantény, rozhodnutí o ukončení karantény a datum ukončení karantény a jméno, příjmení a adresu pracoviště orgánu nebo ošetřujícího lékaře, který rozhodl o nařízení nebo ukončení karantény nebo potvrdil její trvání,“.</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firstLine="284"/>
        <w:rPr>
          <w:rFonts w:ascii="Times New Roman" w:hAnsi="Times New Roman"/>
          <w:color w:val="auto"/>
          <w:sz w:val="24"/>
        </w:rPr>
      </w:pPr>
      <w:r w:rsidRPr="007A755A">
        <w:rPr>
          <w:rFonts w:ascii="Times New Roman" w:hAnsi="Times New Roman"/>
          <w:color w:val="auto"/>
          <w:sz w:val="24"/>
        </w:rPr>
        <w:t xml:space="preserve">Dosavadní písmena n) až x) se označují jako písmena o) až y). </w:t>
      </w:r>
    </w:p>
    <w:p w:rsidR="00953611" w:rsidRPr="007A755A" w:rsidRDefault="00953611" w:rsidP="00953611">
      <w:pPr>
        <w:pStyle w:val="Bezmezer"/>
        <w:ind w:firstLine="284"/>
        <w:rPr>
          <w:rFonts w:ascii="Times New Roman" w:hAnsi="Times New Roman"/>
          <w:color w:val="auto"/>
          <w:sz w:val="24"/>
        </w:rPr>
      </w:pPr>
    </w:p>
    <w:p w:rsidR="00953611" w:rsidRPr="007A755A" w:rsidRDefault="00953611" w:rsidP="00953611">
      <w:pPr>
        <w:pStyle w:val="Bezmezer"/>
        <w:rPr>
          <w:rFonts w:ascii="Times New Roman" w:hAnsi="Times New Roman"/>
          <w:color w:val="auto"/>
          <w:sz w:val="24"/>
        </w:rPr>
      </w:pPr>
      <w:r w:rsidRPr="007A755A">
        <w:rPr>
          <w:rFonts w:ascii="Times New Roman" w:hAnsi="Times New Roman"/>
          <w:color w:val="auto"/>
          <w:sz w:val="24"/>
        </w:rPr>
        <w:t>3</w:t>
      </w:r>
      <w:r>
        <w:rPr>
          <w:rFonts w:ascii="Times New Roman" w:hAnsi="Times New Roman"/>
          <w:color w:val="auto"/>
          <w:sz w:val="24"/>
        </w:rPr>
        <w:t>7</w:t>
      </w:r>
      <w:r w:rsidRPr="007A755A">
        <w:rPr>
          <w:rFonts w:ascii="Times New Roman" w:hAnsi="Times New Roman"/>
          <w:color w:val="auto"/>
          <w:sz w:val="24"/>
        </w:rPr>
        <w:t xml:space="preserve">. V § 122a odstavec 1 zní: </w:t>
      </w:r>
    </w:p>
    <w:p w:rsidR="00953611" w:rsidRPr="007A755A" w:rsidRDefault="00953611" w:rsidP="00953611">
      <w:pPr>
        <w:pStyle w:val="Bezmezer"/>
        <w:ind w:firstLine="426"/>
        <w:rPr>
          <w:rFonts w:ascii="Times New Roman" w:hAnsi="Times New Roman"/>
          <w:color w:val="auto"/>
          <w:sz w:val="24"/>
        </w:rPr>
      </w:pPr>
    </w:p>
    <w:p w:rsidR="00953611" w:rsidRPr="007A755A" w:rsidRDefault="00953611" w:rsidP="00953611">
      <w:pPr>
        <w:pStyle w:val="Bezmezer"/>
        <w:ind w:left="284" w:firstLine="142"/>
        <w:rPr>
          <w:rFonts w:ascii="Times New Roman" w:hAnsi="Times New Roman"/>
          <w:color w:val="auto"/>
          <w:sz w:val="24"/>
        </w:rPr>
      </w:pPr>
      <w:r w:rsidRPr="007A755A">
        <w:rPr>
          <w:rFonts w:ascii="Times New Roman" w:hAnsi="Times New Roman"/>
          <w:color w:val="auto"/>
          <w:sz w:val="24"/>
        </w:rPr>
        <w:lastRenderedPageBreak/>
        <w:tab/>
        <w:t>„(1) Přístup do registru pojištěnců, a to i způsobem umožňujícím dálkový přístup, má též</w:t>
      </w:r>
    </w:p>
    <w:p w:rsidR="00953611" w:rsidRPr="007A755A" w:rsidRDefault="00953611" w:rsidP="00953611">
      <w:pPr>
        <w:pStyle w:val="Bezmezer"/>
        <w:ind w:left="426" w:hanging="142"/>
        <w:rPr>
          <w:rFonts w:ascii="Times New Roman" w:hAnsi="Times New Roman"/>
          <w:color w:val="auto"/>
          <w:sz w:val="24"/>
        </w:rPr>
      </w:pPr>
      <w:r w:rsidRPr="007A755A">
        <w:rPr>
          <w:rFonts w:ascii="Times New Roman" w:hAnsi="Times New Roman"/>
          <w:color w:val="auto"/>
          <w:sz w:val="24"/>
        </w:rPr>
        <w:t xml:space="preserve">a) poskytovatel zdravotních služeb, jde-li o údaje uvedené v § 122 odst. 3 písm. a) až l) a s) až u) a údaje uvedené v § 122 odst. 3 písm. n) včetně statistické značky diagnózy, které se týkají pojištěnce, </w:t>
      </w:r>
    </w:p>
    <w:p w:rsidR="00953611" w:rsidRPr="007A755A" w:rsidRDefault="00953611" w:rsidP="00953611">
      <w:pPr>
        <w:pStyle w:val="Bezmezer"/>
        <w:ind w:left="426"/>
        <w:rPr>
          <w:rFonts w:ascii="Times New Roman" w:hAnsi="Times New Roman"/>
          <w:color w:val="auto"/>
          <w:sz w:val="24"/>
        </w:rPr>
      </w:pPr>
      <w:r w:rsidRPr="007A755A">
        <w:rPr>
          <w:rFonts w:ascii="Times New Roman" w:hAnsi="Times New Roman"/>
          <w:color w:val="auto"/>
          <w:sz w:val="24"/>
        </w:rPr>
        <w:t>1. jehož dočasnou pracovní neschopnost posuzuje, nebo</w:t>
      </w:r>
    </w:p>
    <w:p w:rsidR="00953611" w:rsidRPr="007A755A" w:rsidRDefault="00953611" w:rsidP="00953611">
      <w:pPr>
        <w:pStyle w:val="Bezmezer"/>
        <w:ind w:left="709" w:hanging="283"/>
        <w:rPr>
          <w:rFonts w:ascii="Times New Roman" w:hAnsi="Times New Roman"/>
          <w:color w:val="auto"/>
          <w:sz w:val="24"/>
        </w:rPr>
      </w:pPr>
      <w:r w:rsidRPr="007A755A">
        <w:rPr>
          <w:rFonts w:ascii="Times New Roman" w:hAnsi="Times New Roman"/>
          <w:color w:val="auto"/>
          <w:sz w:val="24"/>
        </w:rPr>
        <w:t xml:space="preserve">2. o jehož předchozích dočasných pracovních neschopnostech rozhodoval, nebo jejichž trvání potvrzoval, </w:t>
      </w:r>
    </w:p>
    <w:p w:rsidR="00953611" w:rsidRPr="007A755A" w:rsidRDefault="00953611" w:rsidP="00953611">
      <w:pPr>
        <w:pStyle w:val="Bezmezer"/>
        <w:ind w:left="426" w:hanging="142"/>
        <w:rPr>
          <w:rFonts w:ascii="Times New Roman" w:hAnsi="Times New Roman"/>
          <w:color w:val="auto"/>
          <w:sz w:val="24"/>
        </w:rPr>
      </w:pPr>
    </w:p>
    <w:p w:rsidR="00953611" w:rsidRPr="007A755A" w:rsidRDefault="00953611" w:rsidP="00953611">
      <w:pPr>
        <w:pStyle w:val="Bezmezer"/>
        <w:tabs>
          <w:tab w:val="left" w:pos="426"/>
        </w:tabs>
        <w:ind w:left="426" w:hanging="142"/>
        <w:rPr>
          <w:rFonts w:ascii="Times New Roman" w:hAnsi="Times New Roman"/>
          <w:color w:val="auto"/>
          <w:sz w:val="24"/>
        </w:rPr>
      </w:pPr>
      <w:r w:rsidRPr="007A755A">
        <w:rPr>
          <w:rFonts w:ascii="Times New Roman" w:hAnsi="Times New Roman"/>
          <w:color w:val="auto"/>
          <w:sz w:val="24"/>
        </w:rPr>
        <w:t>b) orgán ochrany veřejného zdraví, jde-li o údaje uvedené v § 122 odst. 3 písm. a) až l) a</w:t>
      </w:r>
      <w:r>
        <w:rPr>
          <w:rFonts w:ascii="Times New Roman" w:hAnsi="Times New Roman"/>
          <w:color w:val="auto"/>
          <w:sz w:val="24"/>
        </w:rPr>
        <w:t> </w:t>
      </w:r>
      <w:r w:rsidRPr="007A755A">
        <w:rPr>
          <w:rFonts w:ascii="Times New Roman" w:hAnsi="Times New Roman"/>
          <w:color w:val="auto"/>
          <w:sz w:val="24"/>
        </w:rPr>
        <w:t xml:space="preserve">s), až u) a údaje o karanténě uvedené v § 122 odst. 3 písm. n), s výjimkou statistické značky diagnózy, které se týkají pojištěnce, </w:t>
      </w:r>
    </w:p>
    <w:p w:rsidR="00953611" w:rsidRPr="007A755A" w:rsidRDefault="00953611" w:rsidP="00953611">
      <w:pPr>
        <w:pStyle w:val="Bezmezer"/>
        <w:ind w:left="284" w:firstLine="283"/>
        <w:rPr>
          <w:rFonts w:ascii="Times New Roman" w:hAnsi="Times New Roman"/>
          <w:color w:val="auto"/>
          <w:sz w:val="24"/>
        </w:rPr>
      </w:pPr>
      <w:r w:rsidRPr="007A755A">
        <w:rPr>
          <w:rFonts w:ascii="Times New Roman" w:hAnsi="Times New Roman"/>
          <w:color w:val="auto"/>
          <w:sz w:val="24"/>
        </w:rPr>
        <w:t>1. o jehož karanténě rozhoduje, nebo</w:t>
      </w:r>
    </w:p>
    <w:p w:rsidR="00953611" w:rsidRPr="007A755A" w:rsidRDefault="00953611" w:rsidP="00953611">
      <w:pPr>
        <w:pStyle w:val="Bezmezer"/>
        <w:ind w:left="284" w:firstLine="283"/>
        <w:rPr>
          <w:rFonts w:ascii="Times New Roman" w:hAnsi="Times New Roman"/>
          <w:color w:val="auto"/>
          <w:sz w:val="24"/>
        </w:rPr>
      </w:pPr>
      <w:r w:rsidRPr="007A755A">
        <w:rPr>
          <w:rFonts w:ascii="Times New Roman" w:hAnsi="Times New Roman"/>
          <w:color w:val="auto"/>
          <w:sz w:val="24"/>
        </w:rPr>
        <w:t>2. o jehož předchozích karanténách rozhodoval nebo jejichž trvání potvrzoval;</w:t>
      </w:r>
    </w:p>
    <w:p w:rsidR="00953611" w:rsidRPr="007A755A" w:rsidRDefault="00953611" w:rsidP="00953611">
      <w:pPr>
        <w:pStyle w:val="Bezmezer"/>
        <w:ind w:firstLine="283"/>
        <w:rPr>
          <w:rFonts w:ascii="Times New Roman" w:hAnsi="Times New Roman"/>
          <w:color w:val="auto"/>
          <w:sz w:val="24"/>
        </w:rPr>
      </w:pPr>
    </w:p>
    <w:p w:rsidR="00953611" w:rsidRPr="007A755A" w:rsidRDefault="00953611" w:rsidP="00953611">
      <w:pPr>
        <w:pStyle w:val="Bezmezer"/>
        <w:ind w:left="284"/>
        <w:rPr>
          <w:rFonts w:ascii="Times New Roman" w:hAnsi="Times New Roman"/>
          <w:color w:val="auto"/>
          <w:sz w:val="24"/>
        </w:rPr>
      </w:pPr>
      <w:r w:rsidRPr="007A755A">
        <w:rPr>
          <w:rFonts w:ascii="Times New Roman" w:hAnsi="Times New Roman"/>
          <w:color w:val="auto"/>
          <w:sz w:val="24"/>
        </w:rPr>
        <w:t>údaje uvedené v § 122 odst. 3 písm. f) až l), n) a s) až u) se poskytují za období 3 let přede dnem, v němž poskytovatel zdravotních služeb nebo orgán ochrany veřejného zdraví příslušný údaj z registru pojištěnců zjišťuje.“.</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left="284" w:hanging="284"/>
        <w:rPr>
          <w:rFonts w:ascii="Times New Roman" w:hAnsi="Times New Roman"/>
          <w:color w:val="auto"/>
          <w:sz w:val="24"/>
        </w:rPr>
      </w:pPr>
      <w:r w:rsidRPr="007A755A">
        <w:rPr>
          <w:rFonts w:ascii="Times New Roman" w:hAnsi="Times New Roman"/>
          <w:color w:val="auto"/>
          <w:sz w:val="24"/>
        </w:rPr>
        <w:t>3</w:t>
      </w:r>
      <w:r>
        <w:rPr>
          <w:rFonts w:ascii="Times New Roman" w:hAnsi="Times New Roman"/>
          <w:color w:val="auto"/>
          <w:sz w:val="24"/>
        </w:rPr>
        <w:t>8</w:t>
      </w:r>
      <w:r w:rsidRPr="007A755A">
        <w:rPr>
          <w:rFonts w:ascii="Times New Roman" w:hAnsi="Times New Roman"/>
          <w:color w:val="auto"/>
          <w:sz w:val="24"/>
        </w:rPr>
        <w:t xml:space="preserve">. V § 128 odst. 2 písm. a) se slova „a v době od 1. ledna 2012 do 31. prosince 2013 v období prvních 21 kalendářních dnů dočasné pracovní neschopnosti“ zrušují. </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rPr>
          <w:rFonts w:ascii="Times New Roman" w:hAnsi="Times New Roman"/>
          <w:color w:val="auto"/>
          <w:sz w:val="24"/>
        </w:rPr>
      </w:pPr>
      <w:r w:rsidRPr="007A755A">
        <w:rPr>
          <w:rFonts w:ascii="Times New Roman" w:hAnsi="Times New Roman"/>
          <w:color w:val="auto"/>
          <w:sz w:val="24"/>
        </w:rPr>
        <w:t>3</w:t>
      </w:r>
      <w:r>
        <w:rPr>
          <w:rFonts w:ascii="Times New Roman" w:hAnsi="Times New Roman"/>
          <w:color w:val="auto"/>
          <w:sz w:val="24"/>
        </w:rPr>
        <w:t>9</w:t>
      </w:r>
      <w:r w:rsidRPr="007A755A">
        <w:rPr>
          <w:rFonts w:ascii="Times New Roman" w:hAnsi="Times New Roman"/>
          <w:color w:val="auto"/>
          <w:sz w:val="24"/>
        </w:rPr>
        <w:t>. V § 131 odst. 1 písm. h) se slova „věty první“ nahrazují slovy „nebo 2“.</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rPr>
          <w:rFonts w:ascii="Times New Roman" w:hAnsi="Times New Roman"/>
          <w:color w:val="auto"/>
          <w:sz w:val="24"/>
        </w:rPr>
      </w:pPr>
      <w:r>
        <w:rPr>
          <w:rFonts w:ascii="Times New Roman" w:hAnsi="Times New Roman"/>
          <w:color w:val="auto"/>
          <w:sz w:val="24"/>
        </w:rPr>
        <w:t>40</w:t>
      </w:r>
      <w:r w:rsidRPr="007A755A">
        <w:rPr>
          <w:rFonts w:ascii="Times New Roman" w:hAnsi="Times New Roman"/>
          <w:color w:val="auto"/>
          <w:sz w:val="24"/>
        </w:rPr>
        <w:t>. V § 131 odst. 1 písm. i) se slova „věty první a druhé“ nahrazují slovy „ , 2</w:t>
      </w:r>
      <w:r>
        <w:rPr>
          <w:rFonts w:ascii="Times New Roman" w:hAnsi="Times New Roman"/>
          <w:color w:val="auto"/>
          <w:sz w:val="24"/>
        </w:rPr>
        <w:t>, 3</w:t>
      </w:r>
      <w:r w:rsidRPr="007A755A">
        <w:rPr>
          <w:rFonts w:ascii="Times New Roman" w:hAnsi="Times New Roman"/>
          <w:color w:val="auto"/>
          <w:sz w:val="24"/>
        </w:rPr>
        <w:t xml:space="preserve"> nebo 7“.</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left="284" w:hanging="284"/>
        <w:rPr>
          <w:rFonts w:ascii="Times New Roman" w:hAnsi="Times New Roman"/>
          <w:color w:val="auto"/>
          <w:sz w:val="24"/>
        </w:rPr>
      </w:pPr>
      <w:r w:rsidRPr="007A755A">
        <w:rPr>
          <w:rFonts w:ascii="Times New Roman" w:hAnsi="Times New Roman"/>
          <w:color w:val="auto"/>
          <w:sz w:val="24"/>
        </w:rPr>
        <w:t>4</w:t>
      </w:r>
      <w:r>
        <w:rPr>
          <w:rFonts w:ascii="Times New Roman" w:hAnsi="Times New Roman"/>
          <w:color w:val="auto"/>
          <w:sz w:val="24"/>
        </w:rPr>
        <w:t>1</w:t>
      </w:r>
      <w:r w:rsidRPr="007A755A">
        <w:rPr>
          <w:rFonts w:ascii="Times New Roman" w:hAnsi="Times New Roman"/>
          <w:color w:val="auto"/>
          <w:sz w:val="24"/>
        </w:rPr>
        <w:t>. V § 131 odst. 1 písm. j) se slova „ odst. 1 věty čtvrté nebo šesté“ nahrazují slovy „odst. 4</w:t>
      </w:r>
      <w:r>
        <w:rPr>
          <w:rFonts w:ascii="Times New Roman" w:hAnsi="Times New Roman"/>
          <w:color w:val="auto"/>
          <w:sz w:val="24"/>
        </w:rPr>
        <w:t>, 5</w:t>
      </w:r>
      <w:r w:rsidRPr="007A755A">
        <w:rPr>
          <w:rFonts w:ascii="Times New Roman" w:hAnsi="Times New Roman"/>
          <w:color w:val="auto"/>
          <w:sz w:val="24"/>
        </w:rPr>
        <w:t xml:space="preserve"> nebo 6“. </w:t>
      </w:r>
    </w:p>
    <w:p w:rsidR="00953611" w:rsidRPr="007A755A" w:rsidRDefault="00953611" w:rsidP="00953611">
      <w:pPr>
        <w:pStyle w:val="Bezmezer"/>
        <w:rPr>
          <w:rFonts w:ascii="Times New Roman" w:eastAsiaTheme="minorHAnsi" w:hAnsi="Times New Roman"/>
          <w:sz w:val="24"/>
          <w:lang w:eastAsia="en-US"/>
        </w:rPr>
      </w:pPr>
    </w:p>
    <w:p w:rsidR="00953611" w:rsidRPr="007A755A" w:rsidRDefault="00953611" w:rsidP="00953611">
      <w:pPr>
        <w:pStyle w:val="Bezmezer"/>
        <w:ind w:left="284" w:hanging="284"/>
        <w:rPr>
          <w:rFonts w:ascii="Times New Roman" w:eastAsiaTheme="minorHAnsi" w:hAnsi="Times New Roman"/>
          <w:sz w:val="24"/>
          <w:lang w:eastAsia="en-US"/>
        </w:rPr>
      </w:pPr>
      <w:r w:rsidRPr="007A755A">
        <w:rPr>
          <w:rFonts w:ascii="Times New Roman" w:eastAsiaTheme="minorHAnsi" w:hAnsi="Times New Roman"/>
          <w:sz w:val="24"/>
          <w:lang w:eastAsia="en-US"/>
        </w:rPr>
        <w:t>4</w:t>
      </w:r>
      <w:r>
        <w:rPr>
          <w:rFonts w:ascii="Times New Roman" w:eastAsiaTheme="minorHAnsi" w:hAnsi="Times New Roman"/>
          <w:sz w:val="24"/>
          <w:lang w:eastAsia="en-US"/>
        </w:rPr>
        <w:t>2</w:t>
      </w:r>
      <w:r w:rsidRPr="007A755A">
        <w:rPr>
          <w:rFonts w:ascii="Times New Roman" w:eastAsiaTheme="minorHAnsi" w:hAnsi="Times New Roman"/>
          <w:sz w:val="24"/>
          <w:lang w:eastAsia="en-US"/>
        </w:rPr>
        <w:t xml:space="preserve">. V § 138 odst. 1 písm. b) se za text „písm. e)“ vkládají slova „a odst. 2 až 4“ a slova „věty druhé“ se nahrazují slovy „odst. 2“. </w:t>
      </w:r>
    </w:p>
    <w:p w:rsidR="00953611" w:rsidRPr="007A755A" w:rsidRDefault="00953611" w:rsidP="00953611">
      <w:pPr>
        <w:pStyle w:val="Bezmezer"/>
        <w:ind w:left="284" w:hanging="284"/>
        <w:rPr>
          <w:rFonts w:ascii="Times New Roman" w:eastAsiaTheme="minorHAnsi" w:hAnsi="Times New Roman"/>
          <w:sz w:val="24"/>
          <w:lang w:eastAsia="en-US"/>
        </w:rPr>
      </w:pPr>
    </w:p>
    <w:p w:rsidR="00953611" w:rsidRPr="007A755A" w:rsidRDefault="00953611" w:rsidP="00953611">
      <w:pPr>
        <w:pStyle w:val="Bezmezer"/>
        <w:ind w:left="284" w:hanging="284"/>
        <w:rPr>
          <w:rFonts w:ascii="Times New Roman" w:eastAsiaTheme="minorHAnsi" w:hAnsi="Times New Roman"/>
          <w:sz w:val="24"/>
          <w:lang w:eastAsia="en-US"/>
        </w:rPr>
      </w:pPr>
      <w:r w:rsidRPr="007A755A">
        <w:rPr>
          <w:rFonts w:ascii="Times New Roman" w:eastAsiaTheme="minorHAnsi" w:hAnsi="Times New Roman"/>
          <w:sz w:val="24"/>
          <w:lang w:eastAsia="en-US"/>
        </w:rPr>
        <w:t>4</w:t>
      </w:r>
      <w:r>
        <w:rPr>
          <w:rFonts w:ascii="Times New Roman" w:eastAsiaTheme="minorHAnsi" w:hAnsi="Times New Roman"/>
          <w:sz w:val="24"/>
          <w:lang w:eastAsia="en-US"/>
        </w:rPr>
        <w:t>3</w:t>
      </w:r>
      <w:r w:rsidRPr="007A755A">
        <w:rPr>
          <w:rFonts w:ascii="Times New Roman" w:eastAsiaTheme="minorHAnsi" w:hAnsi="Times New Roman"/>
          <w:sz w:val="24"/>
          <w:lang w:eastAsia="en-US"/>
        </w:rPr>
        <w:t>. V § 138 odst. 1 se na konci písmene d) doplňují slova „a odst. 2 až 4“.</w:t>
      </w:r>
    </w:p>
    <w:p w:rsidR="00953611" w:rsidRPr="007A755A" w:rsidRDefault="00953611" w:rsidP="00953611">
      <w:pPr>
        <w:pStyle w:val="Bezmezer"/>
        <w:ind w:left="284" w:hanging="284"/>
        <w:rPr>
          <w:rFonts w:ascii="Times New Roman" w:eastAsiaTheme="minorHAnsi" w:hAnsi="Times New Roman"/>
          <w:sz w:val="24"/>
          <w:lang w:eastAsia="en-US"/>
        </w:rPr>
      </w:pPr>
    </w:p>
    <w:p w:rsidR="00953611" w:rsidRPr="007A755A" w:rsidRDefault="00953611" w:rsidP="00953611">
      <w:pPr>
        <w:pStyle w:val="Bezmezer"/>
        <w:ind w:left="284" w:hanging="284"/>
        <w:rPr>
          <w:rFonts w:ascii="Times New Roman" w:eastAsiaTheme="minorHAnsi" w:hAnsi="Times New Roman"/>
          <w:sz w:val="24"/>
          <w:lang w:eastAsia="en-US"/>
        </w:rPr>
      </w:pPr>
      <w:r w:rsidRPr="007A755A">
        <w:rPr>
          <w:rFonts w:ascii="Times New Roman" w:eastAsiaTheme="minorHAnsi" w:hAnsi="Times New Roman"/>
          <w:sz w:val="24"/>
          <w:lang w:eastAsia="en-US"/>
        </w:rPr>
        <w:t>4</w:t>
      </w:r>
      <w:r>
        <w:rPr>
          <w:rFonts w:ascii="Times New Roman" w:eastAsiaTheme="minorHAnsi" w:hAnsi="Times New Roman"/>
          <w:sz w:val="24"/>
          <w:lang w:eastAsia="en-US"/>
        </w:rPr>
        <w:t>4</w:t>
      </w:r>
      <w:r w:rsidRPr="007A755A">
        <w:rPr>
          <w:rFonts w:ascii="Times New Roman" w:eastAsiaTheme="minorHAnsi" w:hAnsi="Times New Roman"/>
          <w:sz w:val="24"/>
          <w:lang w:eastAsia="en-US"/>
        </w:rPr>
        <w:t>. V § 138 odst. 1 se na konci písmene f) doplňují slova „a odst. 2 až 4“.</w:t>
      </w:r>
    </w:p>
    <w:p w:rsidR="00953611" w:rsidRPr="007A755A" w:rsidRDefault="00953611" w:rsidP="00953611">
      <w:pPr>
        <w:pStyle w:val="Bezmezer"/>
        <w:ind w:left="284" w:hanging="284"/>
        <w:rPr>
          <w:rFonts w:ascii="Times New Roman" w:eastAsiaTheme="minorHAnsi" w:hAnsi="Times New Roman"/>
          <w:sz w:val="24"/>
          <w:lang w:eastAsia="en-US"/>
        </w:rPr>
      </w:pPr>
    </w:p>
    <w:p w:rsidR="00953611" w:rsidRPr="007A755A" w:rsidRDefault="00953611" w:rsidP="00953611">
      <w:pPr>
        <w:pStyle w:val="Bezmezer"/>
        <w:ind w:left="284" w:hanging="284"/>
        <w:rPr>
          <w:rFonts w:ascii="Times New Roman" w:eastAsiaTheme="minorHAnsi" w:hAnsi="Times New Roman"/>
          <w:sz w:val="24"/>
          <w:lang w:eastAsia="en-US"/>
        </w:rPr>
      </w:pPr>
      <w:r w:rsidRPr="007A755A">
        <w:rPr>
          <w:rFonts w:ascii="Times New Roman" w:eastAsiaTheme="minorHAnsi" w:hAnsi="Times New Roman"/>
          <w:sz w:val="24"/>
          <w:lang w:eastAsia="en-US"/>
        </w:rPr>
        <w:t>4</w:t>
      </w:r>
      <w:r>
        <w:rPr>
          <w:rFonts w:ascii="Times New Roman" w:eastAsiaTheme="minorHAnsi" w:hAnsi="Times New Roman"/>
          <w:sz w:val="24"/>
          <w:lang w:eastAsia="en-US"/>
        </w:rPr>
        <w:t>5</w:t>
      </w:r>
      <w:r w:rsidRPr="007A755A">
        <w:rPr>
          <w:rFonts w:ascii="Times New Roman" w:eastAsiaTheme="minorHAnsi" w:hAnsi="Times New Roman"/>
          <w:sz w:val="24"/>
          <w:lang w:eastAsia="en-US"/>
        </w:rPr>
        <w:t>. V § 138 odst. 1 se na konci písmene g) doplňují slova „a odst. 2 až 4“.</w:t>
      </w:r>
    </w:p>
    <w:p w:rsidR="00953611" w:rsidRPr="007A755A" w:rsidRDefault="00953611" w:rsidP="00953611">
      <w:pPr>
        <w:pStyle w:val="Bezmezer"/>
        <w:ind w:left="284" w:hanging="284"/>
        <w:rPr>
          <w:rFonts w:ascii="Times New Roman" w:eastAsiaTheme="minorHAnsi" w:hAnsi="Times New Roman"/>
          <w:sz w:val="24"/>
          <w:lang w:eastAsia="en-US"/>
        </w:rPr>
      </w:pPr>
    </w:p>
    <w:p w:rsidR="00953611" w:rsidRPr="007A755A" w:rsidRDefault="00953611" w:rsidP="00953611">
      <w:pPr>
        <w:pStyle w:val="Bezmezer"/>
        <w:ind w:left="284" w:hanging="284"/>
        <w:rPr>
          <w:rFonts w:ascii="Times New Roman" w:eastAsiaTheme="minorHAnsi" w:hAnsi="Times New Roman"/>
          <w:sz w:val="24"/>
          <w:lang w:eastAsia="en-US"/>
        </w:rPr>
      </w:pPr>
      <w:r w:rsidRPr="007A755A">
        <w:rPr>
          <w:rFonts w:ascii="Times New Roman" w:eastAsiaTheme="minorHAnsi" w:hAnsi="Times New Roman"/>
          <w:sz w:val="24"/>
          <w:lang w:eastAsia="en-US"/>
        </w:rPr>
        <w:t>4</w:t>
      </w:r>
      <w:r>
        <w:rPr>
          <w:rFonts w:ascii="Times New Roman" w:eastAsiaTheme="minorHAnsi" w:hAnsi="Times New Roman"/>
          <w:sz w:val="24"/>
          <w:lang w:eastAsia="en-US"/>
        </w:rPr>
        <w:t>6</w:t>
      </w:r>
      <w:r w:rsidRPr="007A755A">
        <w:rPr>
          <w:rFonts w:ascii="Times New Roman" w:eastAsiaTheme="minorHAnsi" w:hAnsi="Times New Roman"/>
          <w:sz w:val="24"/>
          <w:lang w:eastAsia="en-US"/>
        </w:rPr>
        <w:t>. V § 138 odst. 1 písm. i) a j) se slovo „písemného“ zrušuje.</w:t>
      </w:r>
    </w:p>
    <w:p w:rsidR="00953611" w:rsidRPr="007A755A" w:rsidRDefault="00953611" w:rsidP="00953611">
      <w:pPr>
        <w:pStyle w:val="Bezmezer"/>
        <w:ind w:left="284" w:hanging="284"/>
        <w:rPr>
          <w:rFonts w:ascii="Times New Roman" w:eastAsiaTheme="minorHAnsi" w:hAnsi="Times New Roman"/>
          <w:sz w:val="24"/>
          <w:lang w:eastAsia="en-US"/>
        </w:rPr>
      </w:pPr>
    </w:p>
    <w:p w:rsidR="00953611" w:rsidRPr="007A755A" w:rsidRDefault="00953611" w:rsidP="00953611">
      <w:pPr>
        <w:pStyle w:val="Bezmezer"/>
        <w:ind w:left="284" w:hanging="284"/>
        <w:rPr>
          <w:rFonts w:ascii="Times New Roman" w:eastAsiaTheme="minorHAnsi" w:hAnsi="Times New Roman"/>
          <w:sz w:val="24"/>
          <w:lang w:eastAsia="en-US"/>
        </w:rPr>
      </w:pPr>
      <w:r w:rsidRPr="007A755A">
        <w:rPr>
          <w:rFonts w:ascii="Times New Roman" w:eastAsiaTheme="minorHAnsi" w:hAnsi="Times New Roman"/>
          <w:sz w:val="24"/>
          <w:lang w:eastAsia="en-US"/>
        </w:rPr>
        <w:t>4</w:t>
      </w:r>
      <w:r>
        <w:rPr>
          <w:rFonts w:ascii="Times New Roman" w:eastAsiaTheme="minorHAnsi" w:hAnsi="Times New Roman"/>
          <w:sz w:val="24"/>
          <w:lang w:eastAsia="en-US"/>
        </w:rPr>
        <w:t>7</w:t>
      </w:r>
      <w:r w:rsidRPr="007A755A">
        <w:rPr>
          <w:rFonts w:ascii="Times New Roman" w:eastAsiaTheme="minorHAnsi" w:hAnsi="Times New Roman"/>
          <w:sz w:val="24"/>
          <w:lang w:eastAsia="en-US"/>
        </w:rPr>
        <w:t>. V § 138 odst. 1 písm. m) se slova „nejpozději následující pracovní den“ zrušují a na konci písmene m) se doplňují slova „a odst. 2 až 4“.</w:t>
      </w:r>
    </w:p>
    <w:p w:rsidR="00953611" w:rsidRPr="007A755A" w:rsidRDefault="00953611" w:rsidP="00953611">
      <w:pPr>
        <w:pStyle w:val="Bezmezer"/>
        <w:ind w:left="284" w:hanging="284"/>
        <w:rPr>
          <w:rFonts w:ascii="Times New Roman" w:eastAsiaTheme="minorHAnsi" w:hAnsi="Times New Roman"/>
          <w:sz w:val="24"/>
          <w:lang w:eastAsia="en-US"/>
        </w:rPr>
      </w:pPr>
    </w:p>
    <w:p w:rsidR="00953611" w:rsidRPr="007A755A" w:rsidRDefault="00953611" w:rsidP="00953611">
      <w:pPr>
        <w:pStyle w:val="Bezmezer"/>
        <w:ind w:left="284" w:hanging="284"/>
        <w:rPr>
          <w:rFonts w:ascii="Times New Roman" w:eastAsiaTheme="minorHAnsi" w:hAnsi="Times New Roman"/>
          <w:sz w:val="24"/>
          <w:lang w:eastAsia="en-US"/>
        </w:rPr>
      </w:pPr>
      <w:r w:rsidRPr="007A755A">
        <w:rPr>
          <w:rFonts w:ascii="Times New Roman" w:eastAsiaTheme="minorHAnsi" w:hAnsi="Times New Roman"/>
          <w:sz w:val="24"/>
          <w:lang w:eastAsia="en-US"/>
        </w:rPr>
        <w:t>4</w:t>
      </w:r>
      <w:r>
        <w:rPr>
          <w:rFonts w:ascii="Times New Roman" w:eastAsiaTheme="minorHAnsi" w:hAnsi="Times New Roman"/>
          <w:sz w:val="24"/>
          <w:lang w:eastAsia="en-US"/>
        </w:rPr>
        <w:t>8</w:t>
      </w:r>
      <w:r w:rsidRPr="007A755A">
        <w:rPr>
          <w:rFonts w:ascii="Times New Roman" w:eastAsiaTheme="minorHAnsi" w:hAnsi="Times New Roman"/>
          <w:sz w:val="24"/>
          <w:lang w:eastAsia="en-US"/>
        </w:rPr>
        <w:t xml:space="preserve">. V § 138 odst. 1 písm. n) se slova „nejpozději druhý den po propuštění pojištěnce“ zrušují a na konci textu písmene n) se doplňují slova </w:t>
      </w:r>
      <w:r>
        <w:rPr>
          <w:rFonts w:ascii="Times New Roman" w:eastAsiaTheme="minorHAnsi" w:hAnsi="Times New Roman"/>
          <w:color w:val="auto"/>
          <w:sz w:val="24"/>
          <w:lang w:eastAsia="en-US"/>
        </w:rPr>
        <w:t>„</w:t>
      </w:r>
      <w:r w:rsidRPr="007A755A">
        <w:rPr>
          <w:rFonts w:ascii="Times New Roman" w:eastAsiaTheme="minorHAnsi" w:hAnsi="Times New Roman"/>
          <w:color w:val="auto"/>
          <w:sz w:val="24"/>
          <w:lang w:eastAsia="en-US"/>
        </w:rPr>
        <w:t xml:space="preserve">podle § 61 odst. </w:t>
      </w:r>
      <w:r w:rsidRPr="007A755A">
        <w:rPr>
          <w:rFonts w:ascii="Times New Roman" w:eastAsiaTheme="minorHAnsi" w:hAnsi="Times New Roman"/>
          <w:sz w:val="24"/>
          <w:lang w:eastAsia="en-US"/>
        </w:rPr>
        <w:t>2 až 4“.</w:t>
      </w:r>
    </w:p>
    <w:p w:rsidR="00953611" w:rsidRPr="007A755A" w:rsidRDefault="00953611" w:rsidP="00953611">
      <w:pPr>
        <w:pStyle w:val="Bezmezer"/>
        <w:ind w:left="284" w:hanging="284"/>
        <w:rPr>
          <w:rFonts w:ascii="Times New Roman" w:eastAsiaTheme="minorHAnsi" w:hAnsi="Times New Roman"/>
          <w:sz w:val="24"/>
          <w:lang w:eastAsia="en-US"/>
        </w:rPr>
      </w:pPr>
    </w:p>
    <w:p w:rsidR="00953611" w:rsidRPr="007A755A" w:rsidRDefault="00953611" w:rsidP="00953611">
      <w:pPr>
        <w:pStyle w:val="Bezmezer"/>
        <w:ind w:left="284" w:hanging="284"/>
        <w:rPr>
          <w:rFonts w:ascii="Times New Roman" w:eastAsiaTheme="minorHAnsi" w:hAnsi="Times New Roman"/>
          <w:sz w:val="24"/>
          <w:lang w:eastAsia="en-US"/>
        </w:rPr>
      </w:pPr>
      <w:r w:rsidRPr="007A755A">
        <w:rPr>
          <w:rFonts w:ascii="Times New Roman" w:eastAsiaTheme="minorHAnsi" w:hAnsi="Times New Roman"/>
          <w:sz w:val="24"/>
          <w:lang w:eastAsia="en-US"/>
        </w:rPr>
        <w:t>4</w:t>
      </w:r>
      <w:r>
        <w:rPr>
          <w:rFonts w:ascii="Times New Roman" w:eastAsiaTheme="minorHAnsi" w:hAnsi="Times New Roman"/>
          <w:sz w:val="24"/>
          <w:lang w:eastAsia="en-US"/>
        </w:rPr>
        <w:t>9</w:t>
      </w:r>
      <w:r w:rsidRPr="007A755A">
        <w:rPr>
          <w:rFonts w:ascii="Times New Roman" w:eastAsiaTheme="minorHAnsi" w:hAnsi="Times New Roman"/>
          <w:sz w:val="24"/>
          <w:lang w:eastAsia="en-US"/>
        </w:rPr>
        <w:t>. V § 138a odst. 1 písm. c) se slovo „písemný“ zrušuje.</w:t>
      </w:r>
    </w:p>
    <w:p w:rsidR="00953611" w:rsidRPr="007A755A" w:rsidRDefault="00953611" w:rsidP="00953611">
      <w:pPr>
        <w:pStyle w:val="Bezmezer"/>
        <w:ind w:left="284" w:hanging="284"/>
        <w:rPr>
          <w:rFonts w:ascii="Times New Roman" w:eastAsiaTheme="minorHAnsi" w:hAnsi="Times New Roman"/>
          <w:sz w:val="24"/>
          <w:lang w:eastAsia="en-US"/>
        </w:rPr>
      </w:pPr>
    </w:p>
    <w:p w:rsidR="00953611" w:rsidRPr="007A755A" w:rsidRDefault="00953611" w:rsidP="00953611">
      <w:pPr>
        <w:pStyle w:val="Bezmezer"/>
        <w:ind w:left="284" w:hanging="284"/>
        <w:rPr>
          <w:rFonts w:ascii="Times New Roman" w:eastAsiaTheme="minorHAnsi" w:hAnsi="Times New Roman"/>
          <w:sz w:val="24"/>
          <w:lang w:eastAsia="en-US"/>
        </w:rPr>
      </w:pPr>
      <w:r>
        <w:rPr>
          <w:rFonts w:ascii="Times New Roman" w:eastAsiaTheme="minorHAnsi" w:hAnsi="Times New Roman"/>
          <w:sz w:val="24"/>
          <w:lang w:eastAsia="en-US"/>
        </w:rPr>
        <w:t>50</w:t>
      </w:r>
      <w:r w:rsidRPr="007A755A">
        <w:rPr>
          <w:rFonts w:ascii="Times New Roman" w:eastAsiaTheme="minorHAnsi" w:hAnsi="Times New Roman"/>
          <w:sz w:val="24"/>
          <w:lang w:eastAsia="en-US"/>
        </w:rPr>
        <w:t>. V 138a odst. 1 písm</w:t>
      </w:r>
      <w:r>
        <w:rPr>
          <w:rFonts w:ascii="Times New Roman" w:eastAsiaTheme="minorHAnsi" w:hAnsi="Times New Roman"/>
          <w:sz w:val="24"/>
          <w:lang w:eastAsia="en-US"/>
        </w:rPr>
        <w:t>.</w:t>
      </w:r>
      <w:r w:rsidRPr="007A755A">
        <w:rPr>
          <w:rFonts w:ascii="Times New Roman" w:eastAsiaTheme="minorHAnsi" w:hAnsi="Times New Roman"/>
          <w:sz w:val="24"/>
          <w:lang w:eastAsia="en-US"/>
        </w:rPr>
        <w:t xml:space="preserve"> i) </w:t>
      </w:r>
      <w:r>
        <w:rPr>
          <w:rFonts w:ascii="Times New Roman" w:eastAsiaTheme="minorHAnsi" w:hAnsi="Times New Roman"/>
          <w:sz w:val="24"/>
          <w:lang w:eastAsia="en-US"/>
        </w:rPr>
        <w:t>se za</w:t>
      </w:r>
      <w:r w:rsidRPr="007A755A">
        <w:rPr>
          <w:rFonts w:ascii="Times New Roman" w:eastAsiaTheme="minorHAnsi" w:hAnsi="Times New Roman"/>
          <w:sz w:val="24"/>
          <w:lang w:eastAsia="en-US"/>
        </w:rPr>
        <w:t xml:space="preserve"> slova „§ 61 odst. 1 písm. j)</w:t>
      </w:r>
      <w:r>
        <w:rPr>
          <w:rFonts w:ascii="Times New Roman" w:eastAsiaTheme="minorHAnsi" w:hAnsi="Times New Roman"/>
          <w:sz w:val="24"/>
          <w:lang w:eastAsia="en-US"/>
        </w:rPr>
        <w:t>“ vkládají slova</w:t>
      </w:r>
      <w:r w:rsidRPr="007A755A">
        <w:rPr>
          <w:rFonts w:ascii="Times New Roman" w:eastAsiaTheme="minorHAnsi" w:hAnsi="Times New Roman"/>
          <w:sz w:val="24"/>
          <w:lang w:eastAsia="en-US"/>
        </w:rPr>
        <w:t xml:space="preserve"> a odst. 2 až 4“.</w:t>
      </w:r>
    </w:p>
    <w:p w:rsidR="00953611" w:rsidRPr="007A755A" w:rsidRDefault="00953611" w:rsidP="00953611">
      <w:pPr>
        <w:pStyle w:val="Bezmezer"/>
        <w:rPr>
          <w:rFonts w:ascii="Times New Roman" w:hAnsi="Times New Roman"/>
          <w:color w:val="538135" w:themeColor="accent6" w:themeShade="BF"/>
          <w:sz w:val="24"/>
        </w:rPr>
      </w:pPr>
    </w:p>
    <w:p w:rsidR="00953611" w:rsidRPr="007A755A" w:rsidRDefault="00953611" w:rsidP="00953611">
      <w:pPr>
        <w:pStyle w:val="Bezmezer"/>
        <w:ind w:left="284" w:hanging="284"/>
        <w:rPr>
          <w:rFonts w:ascii="Times New Roman" w:hAnsi="Times New Roman"/>
          <w:color w:val="auto"/>
          <w:sz w:val="24"/>
        </w:rPr>
      </w:pPr>
      <w:r w:rsidRPr="007A755A">
        <w:rPr>
          <w:rFonts w:ascii="Times New Roman" w:hAnsi="Times New Roman"/>
          <w:color w:val="auto"/>
          <w:sz w:val="24"/>
        </w:rPr>
        <w:t>5</w:t>
      </w:r>
      <w:r>
        <w:rPr>
          <w:rFonts w:ascii="Times New Roman" w:hAnsi="Times New Roman"/>
          <w:color w:val="auto"/>
          <w:sz w:val="24"/>
        </w:rPr>
        <w:t>1</w:t>
      </w:r>
      <w:r w:rsidRPr="007A755A">
        <w:rPr>
          <w:rFonts w:ascii="Times New Roman" w:hAnsi="Times New Roman"/>
          <w:color w:val="auto"/>
          <w:sz w:val="24"/>
        </w:rPr>
        <w:t xml:space="preserve">. V § 155 odst. 2 se slova „toho, kdo o souhlas požádal, a v případě souhlasu podle § 56 odst. 3 a 6 též“  a slova „nebo pojištěnce“ zrušují. </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left="284" w:hanging="284"/>
        <w:rPr>
          <w:rFonts w:ascii="Times New Roman" w:hAnsi="Times New Roman"/>
          <w:color w:val="auto"/>
          <w:sz w:val="24"/>
        </w:rPr>
      </w:pPr>
      <w:r w:rsidRPr="007A755A">
        <w:rPr>
          <w:rFonts w:ascii="Times New Roman" w:hAnsi="Times New Roman"/>
          <w:color w:val="auto"/>
          <w:sz w:val="24"/>
        </w:rPr>
        <w:lastRenderedPageBreak/>
        <w:t>5</w:t>
      </w:r>
      <w:r>
        <w:rPr>
          <w:rFonts w:ascii="Times New Roman" w:hAnsi="Times New Roman"/>
          <w:color w:val="auto"/>
          <w:sz w:val="24"/>
        </w:rPr>
        <w:t>2</w:t>
      </w:r>
      <w:r w:rsidRPr="007A755A">
        <w:rPr>
          <w:rFonts w:ascii="Times New Roman" w:hAnsi="Times New Roman"/>
          <w:color w:val="auto"/>
          <w:sz w:val="24"/>
        </w:rPr>
        <w:t>. V § 162 odst. 2 písmena a) a b) znějí:</w:t>
      </w:r>
    </w:p>
    <w:p w:rsidR="00953611" w:rsidRPr="007A755A" w:rsidRDefault="00953611" w:rsidP="00953611">
      <w:pPr>
        <w:pStyle w:val="Bezmezer"/>
        <w:ind w:left="284" w:hanging="284"/>
        <w:rPr>
          <w:rFonts w:ascii="Times New Roman" w:hAnsi="Times New Roman"/>
          <w:color w:val="auto"/>
          <w:sz w:val="24"/>
        </w:rPr>
      </w:pPr>
    </w:p>
    <w:p w:rsidR="00953611" w:rsidRPr="007A755A" w:rsidRDefault="00953611" w:rsidP="00953611">
      <w:pPr>
        <w:pStyle w:val="Bezmezer"/>
        <w:ind w:left="426" w:hanging="284"/>
        <w:rPr>
          <w:rFonts w:ascii="Times New Roman" w:hAnsi="Times New Roman"/>
          <w:color w:val="auto"/>
          <w:sz w:val="24"/>
        </w:rPr>
      </w:pPr>
      <w:r w:rsidRPr="00DC06A5">
        <w:rPr>
          <w:rFonts w:ascii="Times New Roman" w:hAnsi="Times New Roman"/>
          <w:color w:val="auto"/>
          <w:sz w:val="24"/>
        </w:rPr>
        <w:t>„a)</w:t>
      </w:r>
      <w:r w:rsidRPr="00DC06A5">
        <w:rPr>
          <w:color w:val="auto"/>
        </w:rPr>
        <w:t xml:space="preserve"> </w:t>
      </w:r>
      <w:r w:rsidRPr="00DC06A5">
        <w:rPr>
          <w:rFonts w:ascii="Times New Roman" w:hAnsi="Times New Roman"/>
          <w:color w:val="auto"/>
          <w:sz w:val="24"/>
        </w:rPr>
        <w:t>v elektronické podobě zasláním na elektronickou adresu určenou orgánem</w:t>
      </w:r>
      <w:r w:rsidRPr="007A755A">
        <w:rPr>
          <w:rFonts w:ascii="Times New Roman" w:hAnsi="Times New Roman"/>
          <w:color w:val="auto"/>
          <w:sz w:val="24"/>
        </w:rPr>
        <w:t xml:space="preserve"> nemocenského pojištění nebo do </w:t>
      </w:r>
      <w:r w:rsidRPr="00D25039">
        <w:rPr>
          <w:rFonts w:ascii="Times New Roman" w:hAnsi="Times New Roman"/>
          <w:color w:val="auto"/>
          <w:sz w:val="24"/>
        </w:rPr>
        <w:t xml:space="preserve">datové schránky určené orgánem </w:t>
      </w:r>
      <w:r w:rsidRPr="007A755A">
        <w:rPr>
          <w:rFonts w:ascii="Times New Roman" w:hAnsi="Times New Roman"/>
          <w:color w:val="auto"/>
          <w:sz w:val="24"/>
        </w:rPr>
        <w:t>nemocenského pojištění; podání nebo jiný úkon lze v elektronické podobě učinit pouze ve formě datové zprávy, a to ve formátu, struktuře a tvaru určeném příslušným orgánem nemocenského pojištění. Nesplňuje-li podání nebo jiný úkon tyto podmínky, nepřihlíží se k němu; orgán nemocenského pojištění je povinen upozornit toho, kdo učinil podání nebo jiný úkon v elektronické podobě, které nesplňuje tyto podmínky, na tuto skutečnost a na to, že se k tomuto podání nebo jinému úkonu nepřihlíží. Orgán nemocenského pojištění může určit pro zasílání podání nebo jiného úkonu elektronickou adresu</w:t>
      </w:r>
      <w:r w:rsidRPr="00C700D4">
        <w:t xml:space="preserve"> </w:t>
      </w:r>
      <w:r w:rsidRPr="00C700D4">
        <w:rPr>
          <w:rFonts w:ascii="Times New Roman" w:hAnsi="Times New Roman"/>
          <w:color w:val="auto"/>
          <w:sz w:val="24"/>
        </w:rPr>
        <w:t>nebo datovou schránku</w:t>
      </w:r>
      <w:r w:rsidRPr="007A755A">
        <w:rPr>
          <w:rFonts w:ascii="Times New Roman" w:hAnsi="Times New Roman"/>
          <w:color w:val="auto"/>
          <w:sz w:val="24"/>
        </w:rPr>
        <w:t xml:space="preserve"> jiného než příslušného orgánu nemocenského pojištění jen se souhlasem orgánu nemocenského pojištění, na jehož elektronickou adresu </w:t>
      </w:r>
      <w:r w:rsidRPr="00C700D4">
        <w:rPr>
          <w:rFonts w:ascii="Times New Roman" w:hAnsi="Times New Roman"/>
          <w:color w:val="auto"/>
          <w:sz w:val="24"/>
        </w:rPr>
        <w:t xml:space="preserve">nebo do jehož datové schránky </w:t>
      </w:r>
      <w:r w:rsidRPr="007A755A">
        <w:rPr>
          <w:rFonts w:ascii="Times New Roman" w:hAnsi="Times New Roman"/>
          <w:color w:val="auto"/>
          <w:sz w:val="24"/>
        </w:rPr>
        <w:t>mají být tato podání nebo jiné úkony zasílány, nebo</w:t>
      </w:r>
    </w:p>
    <w:p w:rsidR="00953611" w:rsidRPr="007A755A" w:rsidRDefault="00953611" w:rsidP="00953611">
      <w:pPr>
        <w:pStyle w:val="Bezmezer"/>
        <w:ind w:left="426" w:hanging="284"/>
        <w:rPr>
          <w:rFonts w:ascii="Times New Roman" w:hAnsi="Times New Roman"/>
          <w:color w:val="auto"/>
          <w:sz w:val="24"/>
        </w:rPr>
      </w:pPr>
    </w:p>
    <w:p w:rsidR="00953611" w:rsidRPr="007A755A" w:rsidRDefault="00953611" w:rsidP="00953611">
      <w:pPr>
        <w:pStyle w:val="Bezmezer"/>
        <w:ind w:left="426" w:hanging="284"/>
        <w:rPr>
          <w:rFonts w:ascii="Times New Roman" w:hAnsi="Times New Roman"/>
          <w:color w:val="auto"/>
          <w:sz w:val="24"/>
        </w:rPr>
      </w:pPr>
      <w:r w:rsidRPr="007A755A">
        <w:rPr>
          <w:rFonts w:ascii="Times New Roman" w:hAnsi="Times New Roman"/>
          <w:color w:val="auto"/>
          <w:sz w:val="24"/>
        </w:rPr>
        <w:t>b) písemně na předepsaném tiskopisu nebo na produktu výpočetní techniky, který je co do údajů, formy a formátu shodný s předepsaným tiskopisem. Písemná podání na předepsaném tiskopise týkající se dočasné pracovní neschopnosti ošetřující lékař zasílá na adresu určenou orgánem nemocenského pojištění.;</w:t>
      </w:r>
      <w:r w:rsidRPr="007A755A">
        <w:rPr>
          <w:color w:val="auto"/>
        </w:rPr>
        <w:t xml:space="preserve"> </w:t>
      </w:r>
      <w:r w:rsidRPr="007A755A">
        <w:rPr>
          <w:rFonts w:ascii="Times New Roman" w:hAnsi="Times New Roman"/>
          <w:color w:val="auto"/>
          <w:sz w:val="24"/>
        </w:rPr>
        <w:t xml:space="preserve">to platí obdobně pro zasílání písemných podání týkajících se karantény orgánem ochrany veřejného zdraví nebo ošetřujícím lékařem. Orgán nemocenského pojištění může určit pro zasílání písemných podání na předepsaném tiskopise adresu jiného než příslušného orgánu nemocenského pojištění jen se souhlasem orgánu nemocenského pojištění, na jehož adresu mají být podání zasílána.“. </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rPr>
          <w:rFonts w:ascii="Times New Roman" w:hAnsi="Times New Roman"/>
          <w:color w:val="auto"/>
          <w:sz w:val="24"/>
        </w:rPr>
      </w:pPr>
      <w:r w:rsidRPr="007A755A">
        <w:rPr>
          <w:rFonts w:ascii="Times New Roman" w:hAnsi="Times New Roman"/>
          <w:color w:val="auto"/>
          <w:sz w:val="24"/>
        </w:rPr>
        <w:t xml:space="preserve">53. V § 162 odst. 3 písmeno b) zní: </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left="426" w:hanging="142"/>
        <w:rPr>
          <w:rFonts w:ascii="Times New Roman" w:hAnsi="Times New Roman"/>
          <w:color w:val="auto"/>
          <w:sz w:val="24"/>
        </w:rPr>
      </w:pPr>
      <w:r w:rsidRPr="007A755A">
        <w:rPr>
          <w:rFonts w:ascii="Times New Roman" w:hAnsi="Times New Roman"/>
          <w:color w:val="auto"/>
          <w:sz w:val="24"/>
        </w:rPr>
        <w:t>„</w:t>
      </w:r>
      <w:r>
        <w:rPr>
          <w:rFonts w:ascii="Times New Roman" w:hAnsi="Times New Roman"/>
          <w:color w:val="auto"/>
          <w:sz w:val="24"/>
        </w:rPr>
        <w:t>b) </w:t>
      </w:r>
      <w:r w:rsidRPr="007A755A">
        <w:rPr>
          <w:rFonts w:ascii="Times New Roman" w:hAnsi="Times New Roman"/>
          <w:color w:val="auto"/>
          <w:sz w:val="24"/>
        </w:rPr>
        <w:t xml:space="preserve">elektronickou adresu své podatelny, </w:t>
      </w:r>
      <w:r w:rsidRPr="00EE14D6">
        <w:rPr>
          <w:rFonts w:ascii="Times New Roman" w:hAnsi="Times New Roman"/>
          <w:color w:val="auto"/>
          <w:sz w:val="24"/>
        </w:rPr>
        <w:t xml:space="preserve">identifikátor své datové schránky, </w:t>
      </w:r>
      <w:r w:rsidRPr="007A755A">
        <w:rPr>
          <w:rFonts w:ascii="Times New Roman" w:hAnsi="Times New Roman"/>
          <w:color w:val="auto"/>
          <w:sz w:val="24"/>
        </w:rPr>
        <w:t>elektronickou adresu určenou příslušným orgánem nemocenského pojištění k předkládání tiskopisů v</w:t>
      </w:r>
      <w:r>
        <w:rPr>
          <w:rFonts w:ascii="Times New Roman" w:hAnsi="Times New Roman"/>
          <w:color w:val="auto"/>
          <w:sz w:val="24"/>
        </w:rPr>
        <w:t> </w:t>
      </w:r>
      <w:r w:rsidRPr="007A755A">
        <w:rPr>
          <w:rFonts w:ascii="Times New Roman" w:hAnsi="Times New Roman"/>
          <w:color w:val="auto"/>
          <w:sz w:val="24"/>
        </w:rPr>
        <w:t>elektronické podobě ve formě datové zprávy a identifikátor datové schránky určené k</w:t>
      </w:r>
      <w:r>
        <w:rPr>
          <w:rFonts w:ascii="Times New Roman" w:hAnsi="Times New Roman"/>
          <w:color w:val="auto"/>
          <w:sz w:val="24"/>
        </w:rPr>
        <w:t> </w:t>
      </w:r>
      <w:r w:rsidRPr="007A755A">
        <w:rPr>
          <w:rFonts w:ascii="Times New Roman" w:hAnsi="Times New Roman"/>
          <w:color w:val="auto"/>
          <w:sz w:val="24"/>
        </w:rPr>
        <w:t>předkládání tiskopisů v elektronické podobě ve formě datové zprávy a adresu určenou pro zasílání písemných podání podle odstavce 2 písm. b),“.</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rPr>
          <w:rFonts w:ascii="Times New Roman" w:hAnsi="Times New Roman"/>
          <w:color w:val="auto"/>
          <w:sz w:val="24"/>
        </w:rPr>
      </w:pPr>
      <w:r w:rsidRPr="007A755A">
        <w:rPr>
          <w:rFonts w:ascii="Times New Roman" w:hAnsi="Times New Roman"/>
          <w:color w:val="auto"/>
          <w:sz w:val="24"/>
        </w:rPr>
        <w:t xml:space="preserve">54. Za § 163 se vkládá nový § 163a, který zní: </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jc w:val="center"/>
        <w:rPr>
          <w:rFonts w:ascii="Times New Roman" w:hAnsi="Times New Roman"/>
          <w:color w:val="auto"/>
          <w:sz w:val="24"/>
        </w:rPr>
      </w:pPr>
      <w:r w:rsidRPr="007A755A">
        <w:rPr>
          <w:rFonts w:ascii="Times New Roman" w:hAnsi="Times New Roman"/>
          <w:color w:val="auto"/>
          <w:sz w:val="24"/>
        </w:rPr>
        <w:t>„§ 163a</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left="284" w:firstLine="708"/>
        <w:rPr>
          <w:rFonts w:ascii="Times New Roman" w:hAnsi="Times New Roman"/>
          <w:color w:val="auto"/>
          <w:sz w:val="24"/>
        </w:rPr>
      </w:pPr>
      <w:r w:rsidRPr="007A755A">
        <w:rPr>
          <w:rFonts w:ascii="Times New Roman" w:hAnsi="Times New Roman"/>
          <w:color w:val="auto"/>
          <w:sz w:val="24"/>
        </w:rPr>
        <w:t xml:space="preserve">Orgán nemocenského pojištění může provést opravu zřejmých nesprávností ve vyhotovení rozhodnutí o vzniku dočasné pracovní neschopnosti, potvrzení o době trvání dočasné pracovní neschopnosti, rozhodnutí o ukončení dočasné pracovní neschopnosti a rozhodnutí o změně režimu dočasně práce neschopného pojištěnce, </w:t>
      </w:r>
      <w:r w:rsidRPr="007A755A">
        <w:rPr>
          <w:rFonts w:ascii="Times New Roman" w:eastAsiaTheme="minorHAnsi" w:hAnsi="Times New Roman"/>
          <w:color w:val="auto"/>
          <w:sz w:val="24"/>
        </w:rPr>
        <w:t xml:space="preserve">nebo potvrzení příslušného orgánu ochrany veřejného zdraví nebo ošetřujícího lékaře o nařízení, trvání nebo ukončení karantény, </w:t>
      </w:r>
      <w:r w:rsidRPr="007A755A">
        <w:rPr>
          <w:rFonts w:ascii="Times New Roman" w:hAnsi="Times New Roman"/>
          <w:color w:val="auto"/>
          <w:sz w:val="24"/>
        </w:rPr>
        <w:t>jde-li o písařské chyby a zřejmé nesprávnosti týkající se identifikačních údajů o pojištěnci nebo o zaměstnavateli.“.</w:t>
      </w:r>
    </w:p>
    <w:p w:rsidR="00953611" w:rsidRDefault="00953611" w:rsidP="00953611">
      <w:pPr>
        <w:pStyle w:val="Bezmezer"/>
        <w:rPr>
          <w:rFonts w:ascii="Times New Roman" w:hAnsi="Times New Roman"/>
          <w:color w:val="auto"/>
          <w:sz w:val="24"/>
        </w:rPr>
      </w:pPr>
    </w:p>
    <w:p w:rsidR="00953611" w:rsidRPr="007A755A" w:rsidRDefault="00953611" w:rsidP="00953611">
      <w:pPr>
        <w:pStyle w:val="Bezmezer"/>
        <w:rPr>
          <w:rFonts w:ascii="Times New Roman" w:hAnsi="Times New Roman"/>
          <w:color w:val="auto"/>
          <w:sz w:val="24"/>
        </w:rPr>
      </w:pPr>
      <w:r w:rsidRPr="007A755A">
        <w:rPr>
          <w:rFonts w:ascii="Times New Roman" w:hAnsi="Times New Roman"/>
          <w:color w:val="auto"/>
          <w:sz w:val="24"/>
        </w:rPr>
        <w:t>55. § 167b se zrušuje.</w:t>
      </w:r>
    </w:p>
    <w:p w:rsidR="00953611" w:rsidRPr="007A755A" w:rsidRDefault="00953611" w:rsidP="00953611">
      <w:pPr>
        <w:pStyle w:val="Bezmezer"/>
        <w:jc w:val="center"/>
        <w:rPr>
          <w:rFonts w:ascii="Times New Roman" w:hAnsi="Times New Roman"/>
          <w:color w:val="auto"/>
          <w:sz w:val="24"/>
        </w:rPr>
      </w:pPr>
    </w:p>
    <w:p w:rsidR="00953611" w:rsidRPr="007A755A" w:rsidRDefault="00953611" w:rsidP="00953611">
      <w:pPr>
        <w:pStyle w:val="Bezmezer"/>
        <w:jc w:val="center"/>
        <w:rPr>
          <w:rFonts w:ascii="Times New Roman" w:hAnsi="Times New Roman"/>
          <w:color w:val="auto"/>
          <w:sz w:val="24"/>
        </w:rPr>
      </w:pPr>
      <w:r w:rsidRPr="007A755A">
        <w:rPr>
          <w:rFonts w:ascii="Times New Roman" w:hAnsi="Times New Roman"/>
          <w:color w:val="auto"/>
          <w:sz w:val="24"/>
        </w:rPr>
        <w:t>Čl. II</w:t>
      </w:r>
    </w:p>
    <w:p w:rsidR="00953611" w:rsidRPr="007A755A" w:rsidRDefault="00953611" w:rsidP="00953611">
      <w:pPr>
        <w:pStyle w:val="Bezmezer"/>
        <w:jc w:val="center"/>
        <w:rPr>
          <w:rFonts w:ascii="Times New Roman" w:hAnsi="Times New Roman"/>
          <w:b/>
          <w:color w:val="auto"/>
          <w:sz w:val="24"/>
        </w:rPr>
      </w:pPr>
      <w:r w:rsidRPr="007A755A">
        <w:rPr>
          <w:rFonts w:ascii="Times New Roman" w:hAnsi="Times New Roman"/>
          <w:b/>
          <w:color w:val="auto"/>
          <w:sz w:val="24"/>
        </w:rPr>
        <w:t>Přechodná ustanovení</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left="284" w:hanging="284"/>
        <w:rPr>
          <w:rFonts w:ascii="Times New Roman" w:hAnsi="Times New Roman"/>
          <w:color w:val="auto"/>
          <w:sz w:val="24"/>
        </w:rPr>
      </w:pPr>
      <w:r>
        <w:rPr>
          <w:rFonts w:ascii="Times New Roman" w:hAnsi="Times New Roman"/>
          <w:color w:val="auto"/>
          <w:sz w:val="24"/>
        </w:rPr>
        <w:t>1</w:t>
      </w:r>
      <w:r w:rsidRPr="007A755A">
        <w:rPr>
          <w:rFonts w:ascii="Times New Roman" w:hAnsi="Times New Roman"/>
          <w:color w:val="auto"/>
          <w:sz w:val="24"/>
        </w:rPr>
        <w:t>. Za období přede dnem nabytí účinnosti tohoto zákona orgány nemocenského pojištění sdělují zaměstnavateli podle § 116 odst. 7 a 8 zákona č. 187/2006 Sb., ve znění účinném ode dne nabytí tohoto zákona, pouze den vzniku a ukončení dočasné pracovní neschopnosti a číslo rozhodnutí o vzniku dočasné pracovní neschopnosti zaměstnance.</w:t>
      </w:r>
      <w:r w:rsidRPr="007A755A">
        <w:rPr>
          <w:rFonts w:ascii="Times New Roman" w:hAnsi="Times New Roman"/>
          <w:noProof w:val="0"/>
          <w:color w:val="FF0000"/>
          <w:sz w:val="24"/>
        </w:rPr>
        <w:t xml:space="preserve"> </w:t>
      </w:r>
    </w:p>
    <w:p w:rsidR="00953611" w:rsidRPr="007A755A" w:rsidRDefault="00953611" w:rsidP="00953611">
      <w:pPr>
        <w:ind w:left="284" w:hanging="284"/>
        <w:rPr>
          <w:u w:val="single"/>
        </w:rPr>
      </w:pPr>
    </w:p>
    <w:p w:rsidR="00953611" w:rsidRPr="007A755A" w:rsidRDefault="00953611" w:rsidP="00953611">
      <w:pPr>
        <w:ind w:left="284" w:hanging="284"/>
        <w:jc w:val="both"/>
      </w:pPr>
      <w:r w:rsidRPr="007A755A">
        <w:lastRenderedPageBreak/>
        <w:t xml:space="preserve"> </w:t>
      </w:r>
      <w:r>
        <w:t>2</w:t>
      </w:r>
      <w:r w:rsidRPr="007A755A">
        <w:t>. Údaje podle § 122a zákona č. 187/2006 Sb., ve znění účinném ode dne 1. ledna 2020, orgány nemocenského pojištění sdělují za období před 1. lednem 2020 pouze v tom rozsahu, ve kterém jsou v registru pojištěnců evidovány.</w:t>
      </w:r>
    </w:p>
    <w:p w:rsidR="00953611" w:rsidRPr="007A755A" w:rsidRDefault="00953611" w:rsidP="00953611"/>
    <w:p w:rsidR="00953611" w:rsidRPr="007A755A" w:rsidRDefault="00953611" w:rsidP="00953611">
      <w:pPr>
        <w:ind w:left="284" w:hanging="284"/>
        <w:jc w:val="both"/>
        <w:rPr>
          <w:color w:val="FF0000"/>
        </w:rPr>
      </w:pPr>
      <w:r>
        <w:t>3</w:t>
      </w:r>
      <w:r w:rsidRPr="007A755A">
        <w:t>. Česká správa sociálního zabezpečení uhradí držiteli poštovní licence cenu dodání zásilky podle § 167b zákona č. 187/2006 Sb., ve znění účinném přede dnem nabytí účinnosti tohoto zákona, pokud poštovní zásilka obsahující podání byla podána přede dnem 1. července 2020.“.</w:t>
      </w:r>
      <w:r w:rsidRPr="007A755A">
        <w:rPr>
          <w:color w:val="FF0000"/>
        </w:rPr>
        <w:t xml:space="preserve"> </w:t>
      </w:r>
    </w:p>
    <w:p w:rsidR="00953611" w:rsidRPr="007A755A" w:rsidRDefault="00953611" w:rsidP="00953611">
      <w:pPr>
        <w:pStyle w:val="Bezmezer"/>
        <w:rPr>
          <w:rFonts w:ascii="Times New Roman" w:hAnsi="Times New Roman"/>
          <w:b/>
          <w:color w:val="auto"/>
          <w:sz w:val="24"/>
        </w:rPr>
      </w:pPr>
    </w:p>
    <w:p w:rsidR="00953611" w:rsidRPr="007A755A" w:rsidRDefault="00953611" w:rsidP="00953611">
      <w:pPr>
        <w:pStyle w:val="Bezmezer"/>
        <w:jc w:val="center"/>
        <w:rPr>
          <w:rFonts w:ascii="Times New Roman" w:hAnsi="Times New Roman"/>
          <w:b/>
          <w:color w:val="auto"/>
          <w:sz w:val="24"/>
        </w:rPr>
      </w:pPr>
    </w:p>
    <w:p w:rsidR="00953611" w:rsidRPr="007A755A" w:rsidRDefault="00953611" w:rsidP="00953611">
      <w:pPr>
        <w:pStyle w:val="Bezmezer"/>
        <w:jc w:val="center"/>
        <w:rPr>
          <w:rFonts w:ascii="Times New Roman" w:hAnsi="Times New Roman"/>
          <w:b/>
          <w:color w:val="auto"/>
          <w:sz w:val="24"/>
        </w:rPr>
      </w:pPr>
      <w:r w:rsidRPr="007A755A">
        <w:rPr>
          <w:rFonts w:ascii="Times New Roman" w:hAnsi="Times New Roman"/>
          <w:b/>
          <w:color w:val="auto"/>
          <w:sz w:val="24"/>
        </w:rPr>
        <w:t>ČÁST DRUHÁ</w:t>
      </w:r>
    </w:p>
    <w:p w:rsidR="00953611" w:rsidRPr="007A755A" w:rsidRDefault="00953611" w:rsidP="00953611">
      <w:pPr>
        <w:pStyle w:val="Bezmezer"/>
        <w:jc w:val="center"/>
        <w:rPr>
          <w:rFonts w:ascii="Times New Roman" w:hAnsi="Times New Roman"/>
          <w:b/>
          <w:color w:val="auto"/>
          <w:sz w:val="24"/>
        </w:rPr>
      </w:pPr>
    </w:p>
    <w:p w:rsidR="00953611" w:rsidRDefault="00953611" w:rsidP="00953611">
      <w:pPr>
        <w:pStyle w:val="Bezmezer"/>
        <w:jc w:val="center"/>
        <w:rPr>
          <w:rFonts w:ascii="Times New Roman" w:hAnsi="Times New Roman"/>
          <w:b/>
          <w:color w:val="auto"/>
          <w:sz w:val="24"/>
        </w:rPr>
      </w:pPr>
      <w:r w:rsidRPr="007A755A">
        <w:rPr>
          <w:rFonts w:ascii="Times New Roman" w:hAnsi="Times New Roman"/>
          <w:b/>
          <w:color w:val="auto"/>
          <w:sz w:val="24"/>
        </w:rPr>
        <w:t>Změna zákona o organizaci a provádění sociálního zabezpečení</w:t>
      </w:r>
    </w:p>
    <w:p w:rsidR="00953611" w:rsidRPr="007A755A" w:rsidRDefault="00953611" w:rsidP="00953611">
      <w:pPr>
        <w:pStyle w:val="Bezmezer"/>
        <w:rPr>
          <w:rFonts w:ascii="Times New Roman" w:hAnsi="Times New Roman"/>
          <w:b/>
          <w:color w:val="auto"/>
          <w:sz w:val="24"/>
        </w:rPr>
      </w:pPr>
    </w:p>
    <w:p w:rsidR="00953611" w:rsidRPr="007A755A" w:rsidRDefault="00953611" w:rsidP="00953611">
      <w:pPr>
        <w:pStyle w:val="Bezmezer"/>
        <w:jc w:val="center"/>
        <w:rPr>
          <w:rFonts w:ascii="Times New Roman" w:hAnsi="Times New Roman"/>
          <w:b/>
          <w:color w:val="auto"/>
          <w:sz w:val="24"/>
        </w:rPr>
      </w:pPr>
    </w:p>
    <w:p w:rsidR="00953611" w:rsidRPr="007A755A" w:rsidRDefault="00953611" w:rsidP="00953611">
      <w:pPr>
        <w:pStyle w:val="Bezmezer"/>
        <w:jc w:val="center"/>
        <w:rPr>
          <w:rFonts w:ascii="Times New Roman" w:hAnsi="Times New Roman"/>
          <w:color w:val="auto"/>
          <w:sz w:val="24"/>
        </w:rPr>
      </w:pPr>
      <w:r w:rsidRPr="007A755A">
        <w:rPr>
          <w:rFonts w:ascii="Times New Roman" w:hAnsi="Times New Roman"/>
          <w:color w:val="auto"/>
          <w:sz w:val="24"/>
        </w:rPr>
        <w:t>Čl. III</w:t>
      </w:r>
    </w:p>
    <w:p w:rsidR="00953611" w:rsidRPr="007A755A" w:rsidRDefault="00953611" w:rsidP="00953611">
      <w:pPr>
        <w:pStyle w:val="Bezmezer"/>
        <w:jc w:val="center"/>
        <w:rPr>
          <w:rFonts w:ascii="Times New Roman" w:hAnsi="Times New Roman"/>
          <w:color w:val="auto"/>
          <w:sz w:val="24"/>
        </w:rPr>
      </w:pPr>
    </w:p>
    <w:p w:rsidR="00953611" w:rsidRPr="007A755A" w:rsidRDefault="00953611" w:rsidP="00953611">
      <w:pPr>
        <w:tabs>
          <w:tab w:val="left" w:pos="1580"/>
        </w:tabs>
        <w:jc w:val="both"/>
      </w:pPr>
      <w:r w:rsidRPr="007A755A">
        <w:t xml:space="preserve">       Zákon č. 582/1991 Sb., o organizaci a provádění sociálního zabezpečení, ve znění zákona č. 590/1992 Sb., zákona č. 37/1993 Sb., zákona č. 160/1993 Sb., zákona č. 307/1993 Sb., zákona č. 241/1994 Sb., zákona č. 118/1995 Sb., zákona č. 160/1995 Sb., zákona č. 134/1997 Sb., zákona č. 306/1997 Sb., zákona č. 93/1998 Sb., zákona č. 225/1999 Sb., zákona č. 356/1999 Sb., zákona č. 360/1999 Sb., zákona č. 18/2000 Sb., zákona č. 29/2000 Sb., zákona č. 132/2000 Sb., zákona č. 133/2000 Sb., zákona č. 155/2000 Sb., zákona č. 159/2000 Sb., zákona č. 220/2000 Sb., zákona č. 238/2000 Sb., zákona č. 258/2000 Sb., zákona č. 411/2000 Sb., zákona č. 116/2001 Sb., zákona č. 353/2001 Sb., zákona č. 151/2002 Sb., zákona č. 263/2002 Sb., zákona č. 265/2002 Sb., zákona č. 320/2002 Sb., zákona č. 518/2002 Sb., zákona č. 424/2003 Sb., zákona č. 425/2003 Sb., zákona č. 453/2003 Sb., zákona č. 53/2004 Sb., zákona č.  167/2004 Sb., zákona č. 281/2004 Sb., zákona č. 359/2004 Sb., zákona č. 436/2004 Sb., zákona č. 501/2004 Sb., zákona č. 168/2005 Sb., zákona č. 361/2005 Sb., zákona č.  381/2005 Sb., zákona č. 413/2005 Sb., zákona č. 24/2006 Sb., zákona č. 70/2006 Sb., zákona č. 81/2006 Sb., zákona č. 109/2006 Sb., zákona č. 112/2006 Sb., zákona č. 161/2006 Sb., zákona č. 189/2006 Sb., zákona č. 214/2006 Sb., zákona č. 342/2006 Sb., nálezu Ústavního soudu, vyhlášeného pod č. 405/2006 Sb., zákona č.  585/2006 Sb., zákona č. 152/2007 Sb., zákona č. 181/2007 Sb., zákona č. 261/2007 Sb., zákona č. 270/2007 Sb., zákona č. 296/2007 Sb., zákona č. 305/2008 Sb., zákona č. 306/2008 Sb., zákona č. 382/2008 Sb., zákona č. 479/2008 Sb., zákona č. 41/2009 Sb., zákona č. 158/2009 Sb., zákona č. 227/2009 Sb., zákona č. 281/2009 Sb., zákona č. 303/2009 Sb., zákona č. 326/2009 Sb., zákona č. 347/2010 Sb., zákona č. 73/2011 Sb., nálezu Ústavního soudu, vyhlášeného pod č. 177/2011 Sb., zákona č. 180/2011 Sb., zákona č. 220/2011 Sb., zákona č. 263/2011 Sb., zákona č. 329/2011 Sb., zákona č. 341/2011 Sb., zákona č. 348/2011 Sb., zákona č. 364/2011 Sb., zákona č. 365/2011 Sb., zákona č. 366/2011 Sb., zákona č. 367/2011 Sb., zákona č. 375/2011 Sb., zákona č. 428/2011 Sb., zákona č. 458/2011 Sb., zákona č. 470/2011 Sb., zákona č. 167/2012 Sb., zákona č. 399/2012 Sb., zákona č. 401/2012 Sb., zákona č. 403/2012 Sb., zákona č. 274/2013 Sb., zákona č. 303/2013 Sb., zákona č. 313/2013 Sb., zákonného opatření Senátu č. 344/2013 Sb., zákona č. 64/2014 Sb., zákona č. 136/2014 Sb., zákona č. 250/2014 Sb., zákona č. 251/2014  Sb., zákona č. 267/2014 Sb., zákona č. 332/2014 Sb., zákona č. 131/2015 Sb., zákona č. 317/2015 Sb., zákona č. 377/2015 Sb., zákona č. 47/2016 Sb., zákona č. 137/2016  Sb., zákona č. 190/2016 Sb., zákona č. 213/2016 Sb., zákona č. 298/2016 Sb., zákona č. 24/2017 Sb., zákona č. 99/2017 Sb., zákona č. 148/2017 Sb., zákona č. 183/2017 Sb., zákona č. 195/2017 Sb., zákona č. 203/2017 Sb., zákona č. 259/2017 Sb.,  zákona č. 310/2017 Sb., zákona č. 92/2018 Sb. a zákona č. 335/2018 Sb., se mění takto:</w:t>
      </w:r>
    </w:p>
    <w:p w:rsidR="00953611" w:rsidRDefault="00953611" w:rsidP="00953611">
      <w:pPr>
        <w:pStyle w:val="Bezmezer"/>
        <w:rPr>
          <w:rFonts w:ascii="Times New Roman" w:hAnsi="Times New Roman"/>
          <w:sz w:val="24"/>
        </w:rPr>
      </w:pPr>
    </w:p>
    <w:p w:rsidR="00953611" w:rsidRPr="007A755A" w:rsidRDefault="00953611" w:rsidP="00953611">
      <w:pPr>
        <w:pStyle w:val="Bezmezer"/>
        <w:rPr>
          <w:rFonts w:ascii="Times New Roman" w:hAnsi="Times New Roman"/>
          <w:sz w:val="24"/>
        </w:rPr>
      </w:pPr>
      <w:r w:rsidRPr="007A755A">
        <w:rPr>
          <w:rFonts w:ascii="Times New Roman" w:hAnsi="Times New Roman"/>
          <w:sz w:val="24"/>
        </w:rPr>
        <w:t xml:space="preserve">1. V § 123e </w:t>
      </w:r>
      <w:r w:rsidRPr="007A755A">
        <w:rPr>
          <w:rFonts w:ascii="Times New Roman" w:hAnsi="Times New Roman"/>
          <w:color w:val="auto"/>
          <w:sz w:val="24"/>
        </w:rPr>
        <w:t>odst. 2 písmena a) a b) znějí:</w:t>
      </w:r>
    </w:p>
    <w:p w:rsidR="00953611" w:rsidRPr="007A755A" w:rsidRDefault="00953611" w:rsidP="00953611">
      <w:pPr>
        <w:pStyle w:val="Bezmezer"/>
        <w:ind w:left="284" w:hanging="284"/>
        <w:rPr>
          <w:rFonts w:ascii="Times New Roman" w:hAnsi="Times New Roman"/>
          <w:color w:val="auto"/>
          <w:sz w:val="24"/>
        </w:rPr>
      </w:pPr>
    </w:p>
    <w:p w:rsidR="00953611" w:rsidRPr="007A755A" w:rsidRDefault="00953611" w:rsidP="00953611">
      <w:pPr>
        <w:pStyle w:val="Bezmezer"/>
        <w:ind w:left="426" w:hanging="284"/>
        <w:rPr>
          <w:rFonts w:ascii="Times New Roman" w:hAnsi="Times New Roman"/>
          <w:color w:val="auto"/>
          <w:sz w:val="24"/>
        </w:rPr>
      </w:pPr>
      <w:r w:rsidRPr="00921534">
        <w:rPr>
          <w:rFonts w:ascii="Times New Roman" w:hAnsi="Times New Roman"/>
          <w:color w:val="auto"/>
          <w:sz w:val="24"/>
        </w:rPr>
        <w:lastRenderedPageBreak/>
        <w:t>„a)</w:t>
      </w:r>
      <w:r w:rsidRPr="007A755A">
        <w:rPr>
          <w:color w:val="auto"/>
        </w:rPr>
        <w:t xml:space="preserve"> </w:t>
      </w:r>
      <w:r w:rsidRPr="007A755A">
        <w:rPr>
          <w:rFonts w:ascii="Times New Roman" w:hAnsi="Times New Roman"/>
          <w:color w:val="auto"/>
          <w:sz w:val="24"/>
        </w:rPr>
        <w:t xml:space="preserve">v elektronické podobě zasláním na elektronickou adresu určenou orgánem sociálního zabezpečení nebo do </w:t>
      </w:r>
      <w:r w:rsidRPr="009278EF">
        <w:rPr>
          <w:rFonts w:ascii="Times New Roman" w:hAnsi="Times New Roman"/>
          <w:color w:val="auto"/>
          <w:sz w:val="24"/>
        </w:rPr>
        <w:t xml:space="preserve">datové schránky určené orgánem </w:t>
      </w:r>
      <w:r w:rsidRPr="007A755A">
        <w:rPr>
          <w:rFonts w:ascii="Times New Roman" w:hAnsi="Times New Roman"/>
          <w:color w:val="auto"/>
          <w:sz w:val="24"/>
        </w:rPr>
        <w:t>sociálního zabezpečení; podání nebo jiný úkon lze v elektronické podobě učinit pouze ve formě datové zprávy, a to ve formátu, struktuře a tvaru určeném příslušným orgánem sociálního zabezpečení. Nesplňuje-li podání nebo jiný úkon tyto podmínky, nepřihlíží se k němu; orgán sociálního zabezpečení je povinen upozornit toho, kdo učinil podání nebo jiný úkon v elektronické podobě, které nesplňuje tyto podmínky, na tuto skutečnost a na to, že se k tomuto podání nebo jinému úkonu nepřihlíží. Orgán sociálního zabezpečení může určit pro zasílání podání nebo jiného úkonu elektronickou adresu</w:t>
      </w:r>
      <w:r w:rsidRPr="000E659F">
        <w:t xml:space="preserve"> </w:t>
      </w:r>
      <w:r w:rsidRPr="000E659F">
        <w:rPr>
          <w:rFonts w:ascii="Times New Roman" w:hAnsi="Times New Roman"/>
          <w:color w:val="auto"/>
          <w:sz w:val="24"/>
        </w:rPr>
        <w:t>nebo datovou schránku</w:t>
      </w:r>
      <w:r w:rsidRPr="007A755A">
        <w:rPr>
          <w:rFonts w:ascii="Times New Roman" w:hAnsi="Times New Roman"/>
          <w:color w:val="auto"/>
          <w:sz w:val="24"/>
        </w:rPr>
        <w:t xml:space="preserve"> jiného než příslušného orgánu sociálního zabezpečení jen se souhlasem orgánu sociálního zabezpečení, na jehož elektronickou adresu </w:t>
      </w:r>
      <w:r w:rsidRPr="000E659F">
        <w:rPr>
          <w:rFonts w:ascii="Times New Roman" w:hAnsi="Times New Roman"/>
          <w:color w:val="auto"/>
          <w:sz w:val="24"/>
        </w:rPr>
        <w:t xml:space="preserve">nebo do jehož datové schránky </w:t>
      </w:r>
      <w:r w:rsidRPr="007A755A">
        <w:rPr>
          <w:rFonts w:ascii="Times New Roman" w:hAnsi="Times New Roman"/>
          <w:color w:val="auto"/>
          <w:sz w:val="24"/>
        </w:rPr>
        <w:t>mají být tato podání nebo jiné úkony zasílány, nebo</w:t>
      </w:r>
    </w:p>
    <w:p w:rsidR="00953611" w:rsidRPr="007A755A" w:rsidRDefault="00953611" w:rsidP="00953611">
      <w:pPr>
        <w:pStyle w:val="Bezmezer"/>
        <w:ind w:left="426" w:hanging="284"/>
        <w:rPr>
          <w:rFonts w:ascii="Times New Roman" w:hAnsi="Times New Roman"/>
          <w:color w:val="auto"/>
          <w:sz w:val="24"/>
        </w:rPr>
      </w:pPr>
    </w:p>
    <w:p w:rsidR="00953611" w:rsidRPr="007A755A" w:rsidRDefault="00953611" w:rsidP="00953611">
      <w:pPr>
        <w:pStyle w:val="Bezmezer"/>
        <w:ind w:left="426" w:hanging="284"/>
        <w:rPr>
          <w:rFonts w:ascii="Times New Roman" w:hAnsi="Times New Roman"/>
          <w:color w:val="auto"/>
          <w:sz w:val="24"/>
        </w:rPr>
      </w:pPr>
      <w:r w:rsidRPr="007A755A">
        <w:rPr>
          <w:rFonts w:ascii="Times New Roman" w:hAnsi="Times New Roman"/>
          <w:color w:val="auto"/>
          <w:sz w:val="24"/>
        </w:rPr>
        <w:t xml:space="preserve">b) písemně na předepsaném tiskopisu nebo na produktu výpočetní techniky, který je co do údajů, formy a formátu shodný s předepsaným tiskopisem. Orgán sociálního zabezpečení může určit pro zasílání písemných podání na předepsaném tiskopise adresu jiného než příslušného orgánu sociálního zabezpečení jen se souhlasem orgánu sociálního zabezpečení, na jehož adresu mají být podání zasílána.“. </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rPr>
          <w:rFonts w:ascii="Times New Roman" w:hAnsi="Times New Roman"/>
          <w:color w:val="auto"/>
          <w:sz w:val="24"/>
        </w:rPr>
      </w:pPr>
      <w:r>
        <w:rPr>
          <w:rFonts w:ascii="Times New Roman" w:hAnsi="Times New Roman"/>
          <w:color w:val="auto"/>
          <w:sz w:val="24"/>
        </w:rPr>
        <w:t>2</w:t>
      </w:r>
      <w:r w:rsidRPr="007A755A">
        <w:rPr>
          <w:rFonts w:ascii="Times New Roman" w:hAnsi="Times New Roman"/>
          <w:color w:val="auto"/>
          <w:sz w:val="24"/>
        </w:rPr>
        <w:t xml:space="preserve">. V § 123e odst. 3 písmeno b) zní: </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left="567" w:hanging="283"/>
        <w:rPr>
          <w:rFonts w:ascii="Times New Roman" w:hAnsi="Times New Roman"/>
          <w:color w:val="auto"/>
          <w:sz w:val="24"/>
        </w:rPr>
      </w:pPr>
      <w:r w:rsidRPr="007A755A">
        <w:rPr>
          <w:rFonts w:ascii="Times New Roman" w:hAnsi="Times New Roman"/>
          <w:color w:val="auto"/>
          <w:sz w:val="24"/>
        </w:rPr>
        <w:t xml:space="preserve">„b) elektronickou adresu své podatelny, </w:t>
      </w:r>
      <w:r w:rsidRPr="00EE14D6">
        <w:rPr>
          <w:rFonts w:ascii="Times New Roman" w:hAnsi="Times New Roman"/>
          <w:color w:val="auto"/>
          <w:sz w:val="24"/>
        </w:rPr>
        <w:t xml:space="preserve">identifikátor své datové schránky, </w:t>
      </w:r>
      <w:r w:rsidRPr="007A755A">
        <w:rPr>
          <w:rFonts w:ascii="Times New Roman" w:hAnsi="Times New Roman"/>
          <w:color w:val="auto"/>
          <w:sz w:val="24"/>
        </w:rPr>
        <w:t>elektronickou adresu určenou příslušným orgánem sociálního zabezpečení k předkládání tiskopisů v</w:t>
      </w:r>
      <w:r>
        <w:rPr>
          <w:rFonts w:ascii="Times New Roman" w:hAnsi="Times New Roman"/>
          <w:color w:val="auto"/>
          <w:sz w:val="24"/>
        </w:rPr>
        <w:t> </w:t>
      </w:r>
      <w:r w:rsidRPr="007A755A">
        <w:rPr>
          <w:rFonts w:ascii="Times New Roman" w:hAnsi="Times New Roman"/>
          <w:color w:val="auto"/>
          <w:sz w:val="24"/>
        </w:rPr>
        <w:t>elektronické podobě ve formě datové zprávy a identifikátor datové schránky určené k</w:t>
      </w:r>
      <w:r>
        <w:rPr>
          <w:rFonts w:ascii="Times New Roman" w:hAnsi="Times New Roman"/>
          <w:color w:val="auto"/>
          <w:sz w:val="24"/>
        </w:rPr>
        <w:t> </w:t>
      </w:r>
      <w:r w:rsidRPr="007A755A">
        <w:rPr>
          <w:rFonts w:ascii="Times New Roman" w:hAnsi="Times New Roman"/>
          <w:color w:val="auto"/>
          <w:sz w:val="24"/>
        </w:rPr>
        <w:t>předkládání tiskopisů v elektronické podobě ve formě datové zprávy a adresu určenou pro zasílání písemných podání podle odstavce 2 písm. b),“.</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jc w:val="center"/>
        <w:rPr>
          <w:rFonts w:ascii="Times New Roman" w:hAnsi="Times New Roman"/>
          <w:b/>
          <w:color w:val="auto"/>
          <w:sz w:val="24"/>
        </w:rPr>
      </w:pPr>
    </w:p>
    <w:p w:rsidR="00953611" w:rsidRDefault="00953611" w:rsidP="00953611">
      <w:pPr>
        <w:pStyle w:val="Bezmezer"/>
        <w:jc w:val="center"/>
        <w:rPr>
          <w:rFonts w:ascii="Times New Roman" w:hAnsi="Times New Roman"/>
          <w:b/>
          <w:color w:val="auto"/>
          <w:sz w:val="24"/>
        </w:rPr>
      </w:pPr>
      <w:r>
        <w:rPr>
          <w:rFonts w:ascii="Times New Roman" w:hAnsi="Times New Roman"/>
          <w:b/>
          <w:color w:val="auto"/>
          <w:sz w:val="24"/>
        </w:rPr>
        <w:t>ČÁST TŘETÍ</w:t>
      </w:r>
    </w:p>
    <w:p w:rsidR="00953611" w:rsidRDefault="00953611" w:rsidP="00953611">
      <w:pPr>
        <w:pStyle w:val="Bezmezer"/>
        <w:jc w:val="center"/>
        <w:rPr>
          <w:rFonts w:ascii="Times New Roman" w:hAnsi="Times New Roman"/>
          <w:b/>
          <w:color w:val="auto"/>
          <w:sz w:val="24"/>
        </w:rPr>
      </w:pPr>
    </w:p>
    <w:p w:rsidR="00953611" w:rsidRDefault="00953611" w:rsidP="00953611">
      <w:pPr>
        <w:pStyle w:val="Bezmezer"/>
        <w:jc w:val="center"/>
        <w:rPr>
          <w:rFonts w:ascii="Times New Roman" w:hAnsi="Times New Roman"/>
          <w:b/>
          <w:color w:val="auto"/>
          <w:sz w:val="24"/>
        </w:rPr>
      </w:pPr>
      <w:r>
        <w:rPr>
          <w:rFonts w:ascii="Times New Roman" w:hAnsi="Times New Roman"/>
          <w:b/>
          <w:color w:val="auto"/>
          <w:sz w:val="24"/>
        </w:rPr>
        <w:t>Změna zákona č. 259/2017 Sb.</w:t>
      </w:r>
    </w:p>
    <w:p w:rsidR="00953611" w:rsidRDefault="00953611" w:rsidP="00953611">
      <w:pPr>
        <w:pStyle w:val="Bezmezer"/>
        <w:jc w:val="center"/>
        <w:rPr>
          <w:rFonts w:ascii="Times New Roman" w:hAnsi="Times New Roman"/>
          <w:b/>
          <w:color w:val="auto"/>
          <w:sz w:val="24"/>
        </w:rPr>
      </w:pPr>
    </w:p>
    <w:p w:rsidR="00953611" w:rsidRDefault="00953611" w:rsidP="00953611">
      <w:pPr>
        <w:pStyle w:val="Bezmezer"/>
        <w:jc w:val="center"/>
        <w:rPr>
          <w:rFonts w:ascii="Times New Roman" w:hAnsi="Times New Roman"/>
          <w:color w:val="auto"/>
          <w:sz w:val="24"/>
        </w:rPr>
      </w:pPr>
      <w:r>
        <w:rPr>
          <w:rFonts w:ascii="Times New Roman" w:hAnsi="Times New Roman"/>
          <w:color w:val="auto"/>
          <w:sz w:val="24"/>
        </w:rPr>
        <w:t>Čl. IV</w:t>
      </w:r>
    </w:p>
    <w:p w:rsidR="00953611" w:rsidRDefault="00953611" w:rsidP="00953611">
      <w:pPr>
        <w:pStyle w:val="Bezmezer"/>
        <w:jc w:val="center"/>
        <w:rPr>
          <w:rFonts w:ascii="Times New Roman" w:hAnsi="Times New Roman"/>
          <w:color w:val="auto"/>
          <w:sz w:val="24"/>
        </w:rPr>
      </w:pPr>
    </w:p>
    <w:p w:rsidR="00953611" w:rsidRDefault="00953611" w:rsidP="00953611">
      <w:pPr>
        <w:pStyle w:val="Bezmezer"/>
        <w:ind w:firstLine="708"/>
        <w:rPr>
          <w:rFonts w:ascii="Times New Roman" w:hAnsi="Times New Roman"/>
          <w:color w:val="auto"/>
          <w:sz w:val="24"/>
        </w:rPr>
      </w:pPr>
      <w:r>
        <w:rPr>
          <w:rFonts w:ascii="Times New Roman" w:hAnsi="Times New Roman"/>
          <w:color w:val="auto"/>
          <w:sz w:val="24"/>
        </w:rPr>
        <w:t>Zákon č. 259/2017 Sb., kterým se mění zákon č. 589/1992 Sb., o pojistném na sociální zabezpečení a příspěvku na státní politiku zaměstnanosti, ve znění pozdějších předpisů, a další související zákony, ve znění zákona č. 92/2018 Sb. a zákona č. 335/2018 Sb., se mění takto:</w:t>
      </w:r>
    </w:p>
    <w:p w:rsidR="00953611" w:rsidRDefault="00953611" w:rsidP="00953611">
      <w:pPr>
        <w:pStyle w:val="Bezmezer"/>
        <w:rPr>
          <w:rFonts w:ascii="Times New Roman" w:hAnsi="Times New Roman"/>
          <w:b/>
          <w:color w:val="auto"/>
          <w:sz w:val="24"/>
        </w:rPr>
      </w:pPr>
    </w:p>
    <w:p w:rsidR="00953611" w:rsidRDefault="00953611" w:rsidP="00953611">
      <w:pPr>
        <w:pStyle w:val="Bezmezer"/>
        <w:ind w:left="284" w:hanging="284"/>
        <w:rPr>
          <w:rFonts w:ascii="Times New Roman" w:hAnsi="Times New Roman"/>
          <w:color w:val="auto"/>
          <w:sz w:val="24"/>
        </w:rPr>
      </w:pPr>
      <w:r>
        <w:rPr>
          <w:rFonts w:ascii="Times New Roman" w:hAnsi="Times New Roman"/>
          <w:color w:val="auto"/>
          <w:sz w:val="24"/>
        </w:rPr>
        <w:t>1. V čl. VII se body 17, 25, 35, 37 až 39, 45, 46, 49, 51, 59, 61, 65, 69, 75, 76 a 86 až 90  zrušují.</w:t>
      </w:r>
    </w:p>
    <w:p w:rsidR="00953611" w:rsidRDefault="00953611" w:rsidP="00953611">
      <w:pPr>
        <w:pStyle w:val="Bezmezer"/>
        <w:rPr>
          <w:rFonts w:ascii="Times New Roman" w:hAnsi="Times New Roman"/>
          <w:b/>
          <w:color w:val="auto"/>
          <w:sz w:val="24"/>
        </w:rPr>
      </w:pPr>
    </w:p>
    <w:p w:rsidR="00953611" w:rsidRDefault="00953611" w:rsidP="00953611">
      <w:pPr>
        <w:pStyle w:val="Bezmezer"/>
        <w:ind w:left="284" w:hanging="284"/>
        <w:rPr>
          <w:rFonts w:ascii="Times New Roman" w:hAnsi="Times New Roman"/>
          <w:color w:val="auto"/>
          <w:sz w:val="24"/>
        </w:rPr>
      </w:pPr>
      <w:r>
        <w:rPr>
          <w:rFonts w:ascii="Times New Roman" w:hAnsi="Times New Roman"/>
          <w:color w:val="auto"/>
          <w:sz w:val="24"/>
        </w:rPr>
        <w:t xml:space="preserve">2. </w:t>
      </w:r>
      <w:r w:rsidR="006A6AE7">
        <w:rPr>
          <w:rFonts w:ascii="Times New Roman" w:hAnsi="Times New Roman"/>
          <w:color w:val="auto"/>
          <w:sz w:val="24"/>
        </w:rPr>
        <w:t xml:space="preserve">V </w:t>
      </w:r>
      <w:r>
        <w:rPr>
          <w:rFonts w:ascii="Times New Roman" w:hAnsi="Times New Roman"/>
          <w:color w:val="auto"/>
          <w:sz w:val="24"/>
        </w:rPr>
        <w:t xml:space="preserve">čl. VIII bodu 3 se slova „a uplatňování nároku na nemocenské“ nahrazují slovy „ ,  uplatňování nároku na nemocenské a výplatě nemocenského“. </w:t>
      </w:r>
    </w:p>
    <w:p w:rsidR="00953611" w:rsidRDefault="00953611" w:rsidP="00953611">
      <w:pPr>
        <w:pStyle w:val="Bezmezer"/>
        <w:rPr>
          <w:rFonts w:ascii="Times New Roman" w:hAnsi="Times New Roman"/>
          <w:b/>
          <w:color w:val="FF0000"/>
          <w:sz w:val="24"/>
        </w:rPr>
      </w:pPr>
    </w:p>
    <w:p w:rsidR="00953611" w:rsidRDefault="00953611" w:rsidP="00953611">
      <w:pPr>
        <w:pStyle w:val="Bezmezer"/>
        <w:rPr>
          <w:rFonts w:ascii="Times New Roman" w:hAnsi="Times New Roman"/>
          <w:color w:val="auto"/>
          <w:sz w:val="24"/>
        </w:rPr>
      </w:pPr>
      <w:r>
        <w:rPr>
          <w:rFonts w:ascii="Times New Roman" w:hAnsi="Times New Roman"/>
          <w:color w:val="auto"/>
          <w:sz w:val="24"/>
        </w:rPr>
        <w:t xml:space="preserve">3. V čl. X písmeno e) zní: </w:t>
      </w:r>
    </w:p>
    <w:p w:rsidR="00953611" w:rsidRDefault="00953611" w:rsidP="00953611">
      <w:pPr>
        <w:pStyle w:val="Bezmezer"/>
        <w:ind w:left="709" w:hanging="425"/>
        <w:rPr>
          <w:rFonts w:ascii="Times New Roman" w:hAnsi="Times New Roman"/>
          <w:color w:val="auto"/>
          <w:sz w:val="24"/>
        </w:rPr>
      </w:pPr>
      <w:r>
        <w:rPr>
          <w:rFonts w:ascii="Times New Roman" w:hAnsi="Times New Roman"/>
          <w:color w:val="auto"/>
          <w:sz w:val="24"/>
        </w:rPr>
        <w:t>„e) ustanovení čl. VII bodů 12 až 15, 18 až 24, 26 až 30, 32, 33,  41, 47, 50, 53, 54, 64, 66, 73, 74, 77 až 80 a 82 až 84 a čl. VIII bodu 3, která nabývají účinnosti dnem 1. ledna 2020,“.</w:t>
      </w:r>
    </w:p>
    <w:p w:rsidR="00953611" w:rsidRDefault="00953611" w:rsidP="00953611">
      <w:pPr>
        <w:pStyle w:val="Bezmezer"/>
        <w:ind w:left="709" w:hanging="425"/>
        <w:rPr>
          <w:rFonts w:ascii="Times New Roman" w:hAnsi="Times New Roman"/>
          <w:color w:val="auto"/>
          <w:sz w:val="24"/>
        </w:rPr>
      </w:pPr>
    </w:p>
    <w:p w:rsidR="00953611" w:rsidRDefault="00953611" w:rsidP="00953611">
      <w:pPr>
        <w:pStyle w:val="Bezmezer"/>
        <w:rPr>
          <w:rFonts w:ascii="Times New Roman" w:hAnsi="Times New Roman"/>
          <w:color w:val="auto"/>
          <w:sz w:val="24"/>
        </w:rPr>
      </w:pPr>
      <w:r>
        <w:rPr>
          <w:rFonts w:ascii="Times New Roman" w:hAnsi="Times New Roman"/>
          <w:color w:val="auto"/>
          <w:sz w:val="24"/>
        </w:rPr>
        <w:t xml:space="preserve">4. V čl. X se doplňuje písmeno f), které zní: </w:t>
      </w:r>
    </w:p>
    <w:p w:rsidR="00953611" w:rsidRDefault="00953611" w:rsidP="00953611">
      <w:pPr>
        <w:pStyle w:val="Bezmezer"/>
        <w:ind w:left="426" w:hanging="142"/>
        <w:rPr>
          <w:rFonts w:ascii="Times New Roman" w:hAnsi="Times New Roman"/>
          <w:b/>
          <w:color w:val="FF0000"/>
          <w:sz w:val="24"/>
        </w:rPr>
      </w:pPr>
      <w:r>
        <w:rPr>
          <w:rFonts w:ascii="Times New Roman" w:hAnsi="Times New Roman"/>
          <w:color w:val="auto"/>
          <w:sz w:val="24"/>
        </w:rPr>
        <w:t xml:space="preserve">„f) ustanovení čl. III bodů 1, 3, 6 a 21, čl. VII bodů 63, 67 a 68 a čl. IX bodů 1 a 2, která nabývají účinností dnem  </w:t>
      </w:r>
      <w:r w:rsidRPr="00257D21">
        <w:rPr>
          <w:rFonts w:ascii="Times New Roman" w:hAnsi="Times New Roman"/>
          <w:color w:val="auto"/>
          <w:sz w:val="24"/>
        </w:rPr>
        <w:t>1. ledna 2022.“</w:t>
      </w:r>
    </w:p>
    <w:p w:rsidR="00953611" w:rsidRDefault="00953611" w:rsidP="00953611">
      <w:pPr>
        <w:pStyle w:val="Bezmezer"/>
        <w:rPr>
          <w:rFonts w:ascii="Times New Roman" w:hAnsi="Times New Roman"/>
          <w:b/>
          <w:color w:val="FF0000"/>
          <w:sz w:val="24"/>
        </w:rPr>
      </w:pPr>
    </w:p>
    <w:p w:rsidR="00953611" w:rsidRDefault="00953611" w:rsidP="00953611">
      <w:pPr>
        <w:pStyle w:val="Bezmezer"/>
        <w:jc w:val="center"/>
        <w:rPr>
          <w:rFonts w:ascii="Times New Roman" w:hAnsi="Times New Roman"/>
          <w:b/>
          <w:color w:val="auto"/>
          <w:sz w:val="24"/>
        </w:rPr>
      </w:pPr>
    </w:p>
    <w:p w:rsidR="009271B6" w:rsidRDefault="009271B6" w:rsidP="00953611">
      <w:pPr>
        <w:pStyle w:val="Bezmezer"/>
        <w:jc w:val="center"/>
        <w:rPr>
          <w:rFonts w:ascii="Times New Roman" w:hAnsi="Times New Roman"/>
          <w:b/>
          <w:color w:val="auto"/>
          <w:sz w:val="24"/>
        </w:rPr>
      </w:pPr>
    </w:p>
    <w:p w:rsidR="00953611" w:rsidRPr="007A755A" w:rsidRDefault="00953611" w:rsidP="00953611">
      <w:pPr>
        <w:pStyle w:val="Bezmezer"/>
        <w:jc w:val="center"/>
        <w:rPr>
          <w:rFonts w:ascii="Times New Roman" w:hAnsi="Times New Roman"/>
          <w:b/>
          <w:color w:val="auto"/>
          <w:sz w:val="24"/>
        </w:rPr>
      </w:pPr>
      <w:r w:rsidRPr="007A755A">
        <w:rPr>
          <w:rFonts w:ascii="Times New Roman" w:hAnsi="Times New Roman"/>
          <w:b/>
          <w:color w:val="auto"/>
          <w:sz w:val="24"/>
        </w:rPr>
        <w:lastRenderedPageBreak/>
        <w:t>ČÁST ČTVRTÁ</w:t>
      </w:r>
    </w:p>
    <w:p w:rsidR="00953611" w:rsidRPr="007A755A" w:rsidRDefault="00953611" w:rsidP="00953611">
      <w:pPr>
        <w:pStyle w:val="Bezmezer"/>
        <w:jc w:val="center"/>
        <w:rPr>
          <w:rFonts w:ascii="Times New Roman" w:hAnsi="Times New Roman"/>
          <w:b/>
          <w:color w:val="auto"/>
          <w:sz w:val="24"/>
        </w:rPr>
      </w:pPr>
    </w:p>
    <w:p w:rsidR="00953611" w:rsidRPr="007A755A" w:rsidRDefault="00953611" w:rsidP="00953611">
      <w:pPr>
        <w:pStyle w:val="Bezmezer"/>
        <w:jc w:val="center"/>
        <w:rPr>
          <w:rFonts w:ascii="Times New Roman" w:hAnsi="Times New Roman"/>
          <w:b/>
          <w:color w:val="auto"/>
          <w:sz w:val="24"/>
        </w:rPr>
      </w:pPr>
      <w:r w:rsidRPr="007A755A">
        <w:rPr>
          <w:rFonts w:ascii="Times New Roman" w:hAnsi="Times New Roman"/>
          <w:b/>
          <w:color w:val="auto"/>
          <w:sz w:val="24"/>
        </w:rPr>
        <w:t>Změna zákona č. 92/2018 Sb.</w:t>
      </w:r>
    </w:p>
    <w:p w:rsidR="00953611" w:rsidRPr="007A755A" w:rsidRDefault="00953611" w:rsidP="00953611">
      <w:pPr>
        <w:pStyle w:val="Bezmezer"/>
        <w:jc w:val="center"/>
        <w:rPr>
          <w:rFonts w:ascii="Times New Roman" w:hAnsi="Times New Roman"/>
          <w:b/>
          <w:color w:val="auto"/>
          <w:sz w:val="24"/>
        </w:rPr>
      </w:pPr>
    </w:p>
    <w:p w:rsidR="00953611" w:rsidRPr="007A755A" w:rsidRDefault="00953611" w:rsidP="00953611">
      <w:pPr>
        <w:pStyle w:val="Bezmezer"/>
        <w:jc w:val="center"/>
        <w:rPr>
          <w:rFonts w:ascii="Times New Roman" w:hAnsi="Times New Roman"/>
          <w:color w:val="auto"/>
          <w:sz w:val="24"/>
        </w:rPr>
      </w:pPr>
      <w:r w:rsidRPr="007A755A">
        <w:rPr>
          <w:rFonts w:ascii="Times New Roman" w:hAnsi="Times New Roman"/>
          <w:color w:val="auto"/>
          <w:sz w:val="24"/>
        </w:rPr>
        <w:t>Čl. V</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ind w:firstLine="708"/>
        <w:rPr>
          <w:rFonts w:ascii="Times New Roman" w:hAnsi="Times New Roman"/>
          <w:color w:val="auto"/>
          <w:sz w:val="24"/>
        </w:rPr>
      </w:pPr>
      <w:r w:rsidRPr="007A755A">
        <w:rPr>
          <w:rFonts w:ascii="Times New Roman" w:hAnsi="Times New Roman"/>
          <w:color w:val="auto"/>
          <w:sz w:val="24"/>
        </w:rPr>
        <w:t>Zákon č. 92/2018 Sb., kterým se mění zákon č. 582/1991 Sb., o organizaci a provádění sociálního zabezpečení, ve znění pozdějších předpisů, a některé další zákony, ve znění zákona č. 335/2018 Sb., se mění takto:</w:t>
      </w:r>
    </w:p>
    <w:p w:rsidR="00953611" w:rsidRPr="007A755A" w:rsidRDefault="00953611" w:rsidP="00953611">
      <w:pPr>
        <w:pStyle w:val="Bezmezer"/>
        <w:ind w:firstLine="708"/>
        <w:rPr>
          <w:rFonts w:ascii="Times New Roman" w:hAnsi="Times New Roman"/>
          <w:color w:val="auto"/>
          <w:sz w:val="24"/>
        </w:rPr>
      </w:pPr>
    </w:p>
    <w:p w:rsidR="00953611" w:rsidRPr="007A755A" w:rsidRDefault="00953611" w:rsidP="00953611">
      <w:pPr>
        <w:pStyle w:val="Bezmezer"/>
        <w:rPr>
          <w:rFonts w:ascii="Times New Roman" w:hAnsi="Times New Roman"/>
          <w:color w:val="auto"/>
          <w:sz w:val="24"/>
        </w:rPr>
      </w:pPr>
      <w:r w:rsidRPr="007A755A">
        <w:rPr>
          <w:rFonts w:ascii="Times New Roman" w:hAnsi="Times New Roman"/>
          <w:color w:val="auto"/>
          <w:sz w:val="24"/>
        </w:rPr>
        <w:t>1. V čl. VIII se body 4</w:t>
      </w:r>
      <w:r>
        <w:rPr>
          <w:rFonts w:ascii="Times New Roman" w:hAnsi="Times New Roman"/>
          <w:color w:val="auto"/>
          <w:sz w:val="24"/>
        </w:rPr>
        <w:t>, 5</w:t>
      </w:r>
      <w:r w:rsidRPr="007A755A">
        <w:rPr>
          <w:rFonts w:ascii="Times New Roman" w:hAnsi="Times New Roman"/>
          <w:color w:val="auto"/>
          <w:sz w:val="24"/>
        </w:rPr>
        <w:t xml:space="preserve"> a 10 zrušují. </w:t>
      </w:r>
    </w:p>
    <w:p w:rsidR="00953611" w:rsidRPr="007A755A" w:rsidRDefault="00953611" w:rsidP="00953611">
      <w:pPr>
        <w:pStyle w:val="Bezmezer"/>
        <w:rPr>
          <w:rFonts w:ascii="Times New Roman" w:hAnsi="Times New Roman"/>
          <w:color w:val="auto"/>
          <w:sz w:val="24"/>
        </w:rPr>
      </w:pPr>
    </w:p>
    <w:p w:rsidR="00953611" w:rsidRPr="007A755A" w:rsidRDefault="00953611" w:rsidP="00953611">
      <w:pPr>
        <w:pStyle w:val="Bezmezer"/>
        <w:rPr>
          <w:rFonts w:ascii="Times New Roman" w:hAnsi="Times New Roman"/>
          <w:color w:val="auto"/>
          <w:sz w:val="24"/>
        </w:rPr>
      </w:pPr>
      <w:r w:rsidRPr="007A755A">
        <w:rPr>
          <w:rFonts w:ascii="Times New Roman" w:hAnsi="Times New Roman"/>
          <w:color w:val="auto"/>
          <w:sz w:val="24"/>
        </w:rPr>
        <w:t>2. V čl. XII  se slova „čl. VIII bodů 3, 4, 7, 10 a 12“ nahrazují slovy „čl. VIII bodů 3, 7, a 12“.</w:t>
      </w:r>
    </w:p>
    <w:p w:rsidR="00953611" w:rsidRPr="007A755A" w:rsidRDefault="00953611" w:rsidP="00953611">
      <w:pPr>
        <w:pStyle w:val="Bezmezer"/>
        <w:rPr>
          <w:rFonts w:ascii="Times New Roman" w:hAnsi="Times New Roman"/>
          <w:b/>
          <w:color w:val="FF0000"/>
          <w:sz w:val="24"/>
        </w:rPr>
      </w:pPr>
    </w:p>
    <w:p w:rsidR="00953611" w:rsidRPr="007A755A" w:rsidRDefault="00953611" w:rsidP="00953611">
      <w:pPr>
        <w:jc w:val="center"/>
        <w:rPr>
          <w:b/>
        </w:rPr>
      </w:pPr>
    </w:p>
    <w:p w:rsidR="00953611" w:rsidRPr="007A755A" w:rsidRDefault="00953611" w:rsidP="00953611">
      <w:pPr>
        <w:jc w:val="center"/>
        <w:rPr>
          <w:b/>
        </w:rPr>
      </w:pPr>
      <w:r w:rsidRPr="007A755A">
        <w:rPr>
          <w:b/>
        </w:rPr>
        <w:t>ČÁST PÁTÁ</w:t>
      </w:r>
    </w:p>
    <w:p w:rsidR="00953611" w:rsidRPr="007A755A" w:rsidRDefault="00953611" w:rsidP="00953611">
      <w:pPr>
        <w:jc w:val="center"/>
        <w:rPr>
          <w:b/>
        </w:rPr>
      </w:pPr>
    </w:p>
    <w:p w:rsidR="00953611" w:rsidRPr="007A755A" w:rsidRDefault="00953611" w:rsidP="00953611">
      <w:pPr>
        <w:jc w:val="center"/>
        <w:rPr>
          <w:b/>
        </w:rPr>
      </w:pPr>
      <w:r w:rsidRPr="007A755A">
        <w:rPr>
          <w:b/>
        </w:rPr>
        <w:t>ÚČINNOST</w:t>
      </w:r>
    </w:p>
    <w:p w:rsidR="00953611" w:rsidRPr="007A755A" w:rsidRDefault="00953611" w:rsidP="00953611">
      <w:pPr>
        <w:jc w:val="center"/>
      </w:pPr>
      <w:r w:rsidRPr="007A755A">
        <w:t xml:space="preserve"> </w:t>
      </w:r>
    </w:p>
    <w:p w:rsidR="00953611" w:rsidRPr="007A755A" w:rsidRDefault="00953611" w:rsidP="00953611">
      <w:pPr>
        <w:jc w:val="center"/>
      </w:pPr>
      <w:r w:rsidRPr="007A755A">
        <w:t>Čl. VI</w:t>
      </w:r>
    </w:p>
    <w:p w:rsidR="00953611" w:rsidRPr="007A755A" w:rsidRDefault="00953611" w:rsidP="00953611">
      <w:pPr>
        <w:jc w:val="center"/>
      </w:pPr>
    </w:p>
    <w:p w:rsidR="00953611" w:rsidRPr="007A755A" w:rsidRDefault="00953611" w:rsidP="00953611">
      <w:pPr>
        <w:ind w:firstLine="284"/>
        <w:jc w:val="both"/>
      </w:pPr>
      <w:r w:rsidRPr="007A755A">
        <w:t xml:space="preserve">Tento zákon nabývá účinnosti dnem 1. </w:t>
      </w:r>
      <w:r>
        <w:t>ledna 2020</w:t>
      </w:r>
      <w:r w:rsidRPr="007A755A">
        <w:t>, s výjimkou</w:t>
      </w:r>
    </w:p>
    <w:p w:rsidR="00953611" w:rsidRPr="007A755A" w:rsidRDefault="00953611" w:rsidP="00953611">
      <w:pPr>
        <w:jc w:val="both"/>
      </w:pPr>
    </w:p>
    <w:p w:rsidR="00953611" w:rsidRDefault="00953611" w:rsidP="00953611">
      <w:pPr>
        <w:jc w:val="both"/>
      </w:pPr>
      <w:r>
        <w:t>a</w:t>
      </w:r>
      <w:r w:rsidRPr="007A755A">
        <w:t xml:space="preserve">) ustanovení čl. IV a čl. V, která nabývají účinnosti dnem </w:t>
      </w:r>
      <w:r>
        <w:t xml:space="preserve">jeho </w:t>
      </w:r>
      <w:r w:rsidRPr="007A755A">
        <w:t>vyhlášení</w:t>
      </w:r>
      <w:r>
        <w:t>, a</w:t>
      </w:r>
    </w:p>
    <w:p w:rsidR="00953611" w:rsidRPr="00464BE1" w:rsidRDefault="00953611" w:rsidP="00953611">
      <w:pPr>
        <w:jc w:val="both"/>
      </w:pPr>
      <w:r w:rsidRPr="00257D21">
        <w:t>b) ustanovení čl. I bodů 22 a 24, která nabývají účinnosti dnem 1. ledna 2022.</w:t>
      </w:r>
      <w:r w:rsidR="009271B6">
        <w:t>“.</w:t>
      </w:r>
    </w:p>
    <w:p w:rsidR="00953611" w:rsidRDefault="00953611" w:rsidP="00953611"/>
    <w:p w:rsidR="00953611" w:rsidRDefault="00953611" w:rsidP="00953611"/>
    <w:p w:rsidR="00FC47A2" w:rsidRDefault="00FC47A2" w:rsidP="00953611"/>
    <w:p w:rsidR="00953611" w:rsidRDefault="009271B6" w:rsidP="00511F8C">
      <w:pPr>
        <w:pStyle w:val="PNposlanec"/>
      </w:pPr>
      <w:r>
        <w:t>Poslanec Jan Bauer</w:t>
      </w:r>
    </w:p>
    <w:p w:rsidR="009271B6" w:rsidRPr="009271B6" w:rsidRDefault="009271B6" w:rsidP="009271B6">
      <w:pPr>
        <w:rPr>
          <w:i/>
        </w:rPr>
      </w:pPr>
      <w:r w:rsidRPr="009271B6">
        <w:rPr>
          <w:i/>
        </w:rPr>
        <w:t>SD 2381</w:t>
      </w:r>
    </w:p>
    <w:p w:rsidR="009271B6" w:rsidRDefault="009271B6" w:rsidP="009271B6"/>
    <w:p w:rsidR="009271B6" w:rsidRPr="00F676E4" w:rsidRDefault="009271B6" w:rsidP="009271B6">
      <w:pPr>
        <w:jc w:val="both"/>
        <w:rPr>
          <w:rFonts w:cs="Times New Roman"/>
        </w:rPr>
      </w:pPr>
      <w:r w:rsidRPr="00E622F5">
        <w:rPr>
          <w:rFonts w:cs="Times New Roman"/>
        </w:rPr>
        <w:t>1.</w:t>
      </w:r>
      <w:r w:rsidRPr="00E622F5">
        <w:rPr>
          <w:rFonts w:cs="Times New Roman"/>
        </w:rPr>
        <w:tab/>
        <w:t>Název zákona zní: „</w:t>
      </w:r>
      <w:r w:rsidRPr="00FC47A2">
        <w:rPr>
          <w:rFonts w:cs="Times New Roman"/>
          <w:b/>
        </w:rPr>
        <w:t>Zákon, kterým se mění zákon č. 32/2019 Sb., kterým se mění zákon č. 262/2006 Sb., zákoník práce, ve znění pozdějších předpisů, a některé další zákony</w:t>
      </w:r>
      <w:r w:rsidRPr="00F676E4">
        <w:rPr>
          <w:rFonts w:cs="Times New Roman"/>
        </w:rPr>
        <w:t>“.</w:t>
      </w:r>
    </w:p>
    <w:p w:rsidR="009271B6" w:rsidRPr="00E622F5" w:rsidRDefault="009271B6" w:rsidP="009271B6">
      <w:pPr>
        <w:jc w:val="both"/>
        <w:rPr>
          <w:rFonts w:cs="Times New Roman"/>
        </w:rPr>
      </w:pPr>
    </w:p>
    <w:p w:rsidR="009271B6" w:rsidRPr="00E622F5" w:rsidRDefault="009271B6" w:rsidP="009271B6">
      <w:pPr>
        <w:jc w:val="both"/>
        <w:rPr>
          <w:rFonts w:cs="Times New Roman"/>
        </w:rPr>
      </w:pPr>
      <w:r w:rsidRPr="00E622F5">
        <w:rPr>
          <w:rFonts w:cs="Times New Roman"/>
        </w:rPr>
        <w:t>2.</w:t>
      </w:r>
      <w:r w:rsidRPr="00E622F5">
        <w:rPr>
          <w:rFonts w:cs="Times New Roman"/>
        </w:rPr>
        <w:tab/>
        <w:t>Část první zní:</w:t>
      </w:r>
    </w:p>
    <w:p w:rsidR="009271B6" w:rsidRPr="00E622F5" w:rsidRDefault="009271B6" w:rsidP="009271B6">
      <w:pPr>
        <w:jc w:val="both"/>
        <w:rPr>
          <w:rFonts w:cs="Times New Roman"/>
        </w:rPr>
      </w:pPr>
    </w:p>
    <w:p w:rsidR="009271B6" w:rsidRPr="00E622F5" w:rsidRDefault="009271B6" w:rsidP="009271B6">
      <w:pPr>
        <w:jc w:val="center"/>
        <w:rPr>
          <w:rFonts w:cs="Times New Roman"/>
        </w:rPr>
      </w:pPr>
      <w:r w:rsidRPr="00E622F5">
        <w:rPr>
          <w:rFonts w:cs="Times New Roman"/>
          <w:b/>
        </w:rPr>
        <w:t>Změna zákona č. 32/2019 Sb.</w:t>
      </w:r>
    </w:p>
    <w:p w:rsidR="009271B6" w:rsidRPr="00E622F5" w:rsidRDefault="009271B6" w:rsidP="009271B6">
      <w:pPr>
        <w:jc w:val="center"/>
        <w:rPr>
          <w:rFonts w:cs="Times New Roman"/>
        </w:rPr>
      </w:pPr>
    </w:p>
    <w:p w:rsidR="009271B6" w:rsidRPr="00E622F5" w:rsidRDefault="009271B6" w:rsidP="009271B6">
      <w:pPr>
        <w:jc w:val="center"/>
        <w:rPr>
          <w:rFonts w:cs="Times New Roman"/>
        </w:rPr>
      </w:pPr>
      <w:r w:rsidRPr="00E622F5">
        <w:rPr>
          <w:rFonts w:cs="Times New Roman"/>
        </w:rPr>
        <w:t>Čl. II.</w:t>
      </w:r>
    </w:p>
    <w:p w:rsidR="009271B6" w:rsidRPr="00E622F5" w:rsidRDefault="009271B6" w:rsidP="009271B6">
      <w:pPr>
        <w:jc w:val="both"/>
        <w:rPr>
          <w:rFonts w:cs="Times New Roman"/>
        </w:rPr>
      </w:pPr>
    </w:p>
    <w:p w:rsidR="009271B6" w:rsidRPr="00E622F5" w:rsidRDefault="009271B6" w:rsidP="009271B6">
      <w:pPr>
        <w:jc w:val="both"/>
        <w:rPr>
          <w:rFonts w:cs="Times New Roman"/>
        </w:rPr>
      </w:pPr>
      <w:r w:rsidRPr="00E622F5">
        <w:rPr>
          <w:rFonts w:cs="Times New Roman"/>
        </w:rPr>
        <w:tab/>
        <w:t>V zákoně č. 32/2019 Sb., kterým se mění zákon č. 262/2006 Sb., zákoník práce, ve znění pozdějších předpisů, a některé další zákony, čl. XXIII zní:</w:t>
      </w:r>
    </w:p>
    <w:p w:rsidR="009271B6" w:rsidRPr="00E622F5" w:rsidRDefault="009271B6" w:rsidP="009271B6">
      <w:pPr>
        <w:jc w:val="both"/>
        <w:rPr>
          <w:rFonts w:cs="Times New Roman"/>
        </w:rPr>
      </w:pPr>
    </w:p>
    <w:p w:rsidR="009271B6" w:rsidRPr="00E622F5" w:rsidRDefault="009271B6" w:rsidP="009271B6">
      <w:pPr>
        <w:jc w:val="center"/>
        <w:rPr>
          <w:rFonts w:cs="Times New Roman"/>
        </w:rPr>
      </w:pPr>
      <w:r w:rsidRPr="00E622F5">
        <w:rPr>
          <w:rFonts w:cs="Times New Roman"/>
        </w:rPr>
        <w:t>„Čl. XXIII</w:t>
      </w:r>
    </w:p>
    <w:p w:rsidR="009271B6" w:rsidRPr="00E622F5" w:rsidRDefault="009271B6" w:rsidP="009271B6">
      <w:pPr>
        <w:jc w:val="center"/>
        <w:rPr>
          <w:rFonts w:cs="Times New Roman"/>
          <w:b/>
        </w:rPr>
      </w:pPr>
      <w:r w:rsidRPr="00E622F5">
        <w:rPr>
          <w:rFonts w:cs="Times New Roman"/>
          <w:b/>
        </w:rPr>
        <w:t>Účinnost</w:t>
      </w:r>
    </w:p>
    <w:p w:rsidR="009271B6" w:rsidRPr="00E622F5" w:rsidRDefault="009271B6" w:rsidP="009271B6">
      <w:pPr>
        <w:jc w:val="center"/>
        <w:rPr>
          <w:rFonts w:cs="Times New Roman"/>
          <w:b/>
        </w:rPr>
      </w:pPr>
    </w:p>
    <w:p w:rsidR="009271B6" w:rsidRPr="00E622F5" w:rsidRDefault="009271B6" w:rsidP="009271B6">
      <w:pPr>
        <w:rPr>
          <w:rFonts w:cs="Times New Roman"/>
          <w:b/>
          <w:i/>
        </w:rPr>
      </w:pPr>
      <w:r w:rsidRPr="00E622F5">
        <w:rPr>
          <w:rFonts w:cs="Times New Roman"/>
          <w:b/>
          <w:i/>
        </w:rPr>
        <w:t>varianta 1:</w:t>
      </w:r>
    </w:p>
    <w:p w:rsidR="009271B6" w:rsidRPr="00E622F5" w:rsidRDefault="009271B6" w:rsidP="009271B6">
      <w:pPr>
        <w:rPr>
          <w:rFonts w:cs="Times New Roman"/>
          <w:i/>
        </w:rPr>
      </w:pPr>
    </w:p>
    <w:p w:rsidR="009271B6" w:rsidRPr="00E622F5" w:rsidRDefault="009271B6" w:rsidP="009271B6">
      <w:pPr>
        <w:autoSpaceDE w:val="0"/>
        <w:autoSpaceDN w:val="0"/>
        <w:adjustRightInd w:val="0"/>
        <w:ind w:firstLine="708"/>
        <w:jc w:val="both"/>
        <w:rPr>
          <w:rFonts w:cs="Times New Roman"/>
        </w:rPr>
      </w:pPr>
      <w:r w:rsidRPr="00E622F5">
        <w:rPr>
          <w:rFonts w:cs="Times New Roman"/>
        </w:rPr>
        <w:t xml:space="preserve">Tento zákon nabývá účinnosti dnem, kdy </w:t>
      </w:r>
      <w:proofErr w:type="spellStart"/>
      <w:r w:rsidRPr="00E622F5">
        <w:rPr>
          <w:rFonts w:cs="Times New Roman"/>
        </w:rPr>
        <w:t>nabudou</w:t>
      </w:r>
      <w:proofErr w:type="spellEnd"/>
      <w:r w:rsidRPr="00E622F5">
        <w:rPr>
          <w:rFonts w:cs="Times New Roman"/>
        </w:rPr>
        <w:t xml:space="preserve"> účinnosti ustanovení čl. III body 1, 3, 6 a 21, čl. VII body 12 – 15, 17 až 30, 32, 33, 35, 37 až 39, 41, 45 až 47, 49 až 51, 53, 54, 59, 61, 63 až 69, 73 až 80, 82 až 84 a 86 až 90, čl. VIII bod 3 a čl. IX body 1 a 2 zákona č. 259/2017 Sb.</w:t>
      </w:r>
      <w:r w:rsidRPr="00E622F5">
        <w:rPr>
          <w:rFonts w:cs="Times New Roman"/>
          <w:bCs/>
          <w:color w:val="000000"/>
          <w:highlight w:val="white"/>
        </w:rPr>
        <w:t xml:space="preserve"> kterým se </w:t>
      </w:r>
      <w:r w:rsidRPr="00E622F5">
        <w:rPr>
          <w:rFonts w:cs="Times New Roman"/>
          <w:bCs/>
          <w:color w:val="000000"/>
          <w:highlight w:val="white"/>
        </w:rPr>
        <w:lastRenderedPageBreak/>
        <w:t>mění zákon č. 589/1992 Sb., o pojistném na sociální zabezpečení a příspěvku na státní politiku zaměstnanosti, ve znění pozdějších předpisů, a další související zákony, ve znění zákona č. 92/2018 Sb. a zákona č. 335/2018 Sb.;</w:t>
      </w:r>
      <w:r w:rsidRPr="00E622F5">
        <w:rPr>
          <w:rFonts w:cs="Times New Roman"/>
          <w:bCs/>
          <w:color w:val="000000"/>
        </w:rPr>
        <w:t xml:space="preserve"> </w:t>
      </w:r>
      <w:proofErr w:type="spellStart"/>
      <w:r w:rsidRPr="00E622F5">
        <w:rPr>
          <w:rFonts w:cs="Times New Roman"/>
        </w:rPr>
        <w:t>nenabudou-li</w:t>
      </w:r>
      <w:proofErr w:type="spellEnd"/>
      <w:r w:rsidRPr="00E622F5">
        <w:rPr>
          <w:rFonts w:cs="Times New Roman"/>
        </w:rPr>
        <w:t xml:space="preserve"> tato ustanovení účinnosti současně, platí, že tento zákon nabývá účinnosti dnem, kdy nabude účinnosti poslední z nich; nepřipadne-li tento den na 1. leden nebo 1. červenec, platí, že tento zákon nabývá účinnosti dnem 1. ledna nebo 1. července nejblíže následujícího po dni, kdy všechna uvedená ustanovení anebo poslední z nich </w:t>
      </w:r>
      <w:proofErr w:type="spellStart"/>
      <w:r w:rsidRPr="00E622F5">
        <w:rPr>
          <w:rFonts w:cs="Times New Roman"/>
        </w:rPr>
        <w:t>nabudou</w:t>
      </w:r>
      <w:proofErr w:type="spellEnd"/>
      <w:r w:rsidRPr="00E622F5">
        <w:rPr>
          <w:rFonts w:cs="Times New Roman"/>
        </w:rPr>
        <w:t xml:space="preserve"> účinnosti.</w:t>
      </w:r>
    </w:p>
    <w:p w:rsidR="009271B6" w:rsidRPr="00E622F5" w:rsidRDefault="009271B6" w:rsidP="009271B6">
      <w:pPr>
        <w:rPr>
          <w:rFonts w:cs="Times New Roman"/>
        </w:rPr>
      </w:pPr>
    </w:p>
    <w:p w:rsidR="009271B6" w:rsidRPr="00E622F5" w:rsidRDefault="009271B6" w:rsidP="009271B6">
      <w:pPr>
        <w:rPr>
          <w:rFonts w:cs="Times New Roman"/>
          <w:b/>
          <w:i/>
        </w:rPr>
      </w:pPr>
      <w:r w:rsidRPr="00E622F5">
        <w:rPr>
          <w:rFonts w:cs="Times New Roman"/>
          <w:b/>
          <w:i/>
        </w:rPr>
        <w:t>varianta 2:</w:t>
      </w:r>
    </w:p>
    <w:p w:rsidR="009271B6" w:rsidRPr="00E622F5" w:rsidRDefault="009271B6" w:rsidP="009271B6">
      <w:pPr>
        <w:rPr>
          <w:rFonts w:cs="Times New Roman"/>
          <w:b/>
        </w:rPr>
      </w:pPr>
    </w:p>
    <w:p w:rsidR="009271B6" w:rsidRPr="00E622F5" w:rsidRDefault="009271B6" w:rsidP="009271B6">
      <w:pPr>
        <w:rPr>
          <w:rFonts w:cs="Times New Roman"/>
        </w:rPr>
      </w:pPr>
      <w:r w:rsidRPr="00E622F5">
        <w:rPr>
          <w:rFonts w:cs="Times New Roman"/>
        </w:rPr>
        <w:tab/>
        <w:t>Tento zákon nabývá účinnosti dnem 1. ledna 2021.</w:t>
      </w:r>
    </w:p>
    <w:p w:rsidR="009271B6" w:rsidRPr="00E622F5" w:rsidRDefault="009271B6" w:rsidP="009271B6">
      <w:pPr>
        <w:rPr>
          <w:rFonts w:cs="Times New Roman"/>
        </w:rPr>
      </w:pPr>
    </w:p>
    <w:p w:rsidR="009271B6" w:rsidRPr="00E622F5" w:rsidRDefault="009271B6" w:rsidP="009271B6">
      <w:pPr>
        <w:rPr>
          <w:rFonts w:cs="Times New Roman"/>
          <w:b/>
          <w:i/>
        </w:rPr>
      </w:pPr>
      <w:r w:rsidRPr="00E622F5">
        <w:rPr>
          <w:rFonts w:cs="Times New Roman"/>
          <w:b/>
          <w:i/>
        </w:rPr>
        <w:t>varianta 3:</w:t>
      </w:r>
    </w:p>
    <w:p w:rsidR="009271B6" w:rsidRPr="00E622F5" w:rsidRDefault="009271B6" w:rsidP="009271B6">
      <w:pPr>
        <w:rPr>
          <w:rFonts w:cs="Times New Roman"/>
          <w:b/>
        </w:rPr>
      </w:pPr>
    </w:p>
    <w:p w:rsidR="009271B6" w:rsidRPr="00E622F5" w:rsidRDefault="009271B6" w:rsidP="009271B6">
      <w:pPr>
        <w:jc w:val="both"/>
        <w:rPr>
          <w:rFonts w:cs="Times New Roman"/>
        </w:rPr>
      </w:pPr>
      <w:r w:rsidRPr="00E622F5">
        <w:rPr>
          <w:rFonts w:cs="Times New Roman"/>
        </w:rPr>
        <w:tab/>
        <w:t>Tento zákon nabývá účinnosti dnem 1. ledna 2020.</w:t>
      </w:r>
    </w:p>
    <w:p w:rsidR="009271B6" w:rsidRDefault="009271B6" w:rsidP="009271B6">
      <w:pPr>
        <w:jc w:val="right"/>
        <w:rPr>
          <w:rFonts w:cs="Times New Roman"/>
        </w:rPr>
      </w:pPr>
    </w:p>
    <w:p w:rsidR="009271B6" w:rsidRPr="00E622F5" w:rsidRDefault="009271B6" w:rsidP="009271B6">
      <w:pPr>
        <w:jc w:val="right"/>
        <w:rPr>
          <w:rFonts w:cs="Times New Roman"/>
        </w:rPr>
      </w:pPr>
      <w:r w:rsidRPr="00E622F5">
        <w:rPr>
          <w:rFonts w:cs="Times New Roman"/>
          <w:b/>
          <w:i/>
        </w:rPr>
        <w:t>(varianty hlasovat v pořadí 1, 2, 3)</w:t>
      </w:r>
    </w:p>
    <w:p w:rsidR="009271B6" w:rsidRPr="00E622F5" w:rsidRDefault="009271B6" w:rsidP="009271B6">
      <w:pPr>
        <w:jc w:val="both"/>
        <w:rPr>
          <w:rFonts w:cs="Times New Roman"/>
        </w:rPr>
      </w:pPr>
    </w:p>
    <w:p w:rsidR="009271B6" w:rsidRPr="00E622F5" w:rsidRDefault="009271B6" w:rsidP="009271B6">
      <w:pPr>
        <w:jc w:val="both"/>
        <w:rPr>
          <w:rFonts w:cs="Times New Roman"/>
        </w:rPr>
      </w:pPr>
      <w:r w:rsidRPr="00E622F5">
        <w:rPr>
          <w:rFonts w:cs="Times New Roman"/>
        </w:rPr>
        <w:t>3.</w:t>
      </w:r>
      <w:r w:rsidRPr="00E622F5">
        <w:rPr>
          <w:rFonts w:cs="Times New Roman"/>
        </w:rPr>
        <w:tab/>
        <w:t>Část druhá se zrušuje. Část třetí se označuje jako část druhá.</w:t>
      </w:r>
    </w:p>
    <w:p w:rsidR="009271B6" w:rsidRPr="00E622F5" w:rsidRDefault="009271B6" w:rsidP="009271B6">
      <w:pPr>
        <w:rPr>
          <w:rFonts w:cs="Times New Roman"/>
        </w:rPr>
      </w:pPr>
    </w:p>
    <w:p w:rsidR="009271B6" w:rsidRPr="00E622F5" w:rsidRDefault="009271B6" w:rsidP="009271B6">
      <w:pPr>
        <w:jc w:val="both"/>
        <w:rPr>
          <w:rFonts w:cs="Times New Roman"/>
        </w:rPr>
      </w:pPr>
      <w:r w:rsidRPr="00E622F5">
        <w:rPr>
          <w:rFonts w:cs="Times New Roman"/>
        </w:rPr>
        <w:t>4.</w:t>
      </w:r>
      <w:r w:rsidRPr="00E622F5">
        <w:rPr>
          <w:rFonts w:cs="Times New Roman"/>
        </w:rPr>
        <w:tab/>
        <w:t>Článek III se označuje jako článek II a zní: „Tento zákon nabývá účinnosti dnem vyhlášení“.</w:t>
      </w:r>
    </w:p>
    <w:p w:rsidR="009271B6" w:rsidRDefault="009271B6" w:rsidP="009271B6"/>
    <w:p w:rsidR="00FA3D87" w:rsidRDefault="00FA3D87" w:rsidP="009271B6"/>
    <w:p w:rsidR="009271B6" w:rsidRDefault="009271B6" w:rsidP="009271B6"/>
    <w:p w:rsidR="00344D51" w:rsidRDefault="00344D51" w:rsidP="00511F8C">
      <w:pPr>
        <w:pStyle w:val="PNposlanec"/>
      </w:pPr>
      <w:r>
        <w:t>Poslankyně Hana Aulická Jírovcová</w:t>
      </w:r>
    </w:p>
    <w:p w:rsidR="00344D51" w:rsidRPr="00344D51" w:rsidRDefault="00344D51" w:rsidP="00344D51">
      <w:pPr>
        <w:rPr>
          <w:i/>
        </w:rPr>
      </w:pPr>
      <w:r w:rsidRPr="00344D51">
        <w:rPr>
          <w:i/>
        </w:rPr>
        <w:t>SD 2399</w:t>
      </w:r>
    </w:p>
    <w:p w:rsidR="00344D51" w:rsidRPr="00344D51" w:rsidRDefault="00344D51" w:rsidP="00344D51">
      <w:pPr>
        <w:rPr>
          <w:b/>
          <w:i/>
        </w:rPr>
      </w:pPr>
      <w:r w:rsidRPr="00344D51">
        <w:rPr>
          <w:b/>
          <w:i/>
        </w:rPr>
        <w:t>Komplexní pozměňovací návrh</w:t>
      </w:r>
    </w:p>
    <w:p w:rsidR="00344D51" w:rsidRDefault="00344D51" w:rsidP="00344D51">
      <w:pPr>
        <w:tabs>
          <w:tab w:val="left" w:pos="1580"/>
        </w:tabs>
        <w:jc w:val="center"/>
        <w:rPr>
          <w:b/>
        </w:rPr>
      </w:pPr>
      <w:r w:rsidRPr="00344D51">
        <w:t>„</w:t>
      </w:r>
      <w:r>
        <w:rPr>
          <w:b/>
        </w:rPr>
        <w:t>ZÁKON</w:t>
      </w:r>
    </w:p>
    <w:p w:rsidR="00344D51" w:rsidRDefault="00344D51" w:rsidP="00344D51">
      <w:pPr>
        <w:tabs>
          <w:tab w:val="left" w:pos="1580"/>
        </w:tabs>
        <w:jc w:val="center"/>
      </w:pPr>
      <w:r>
        <w:t>ze dne ……….. 2019,</w:t>
      </w:r>
    </w:p>
    <w:p w:rsidR="00344D51" w:rsidRDefault="00344D51" w:rsidP="00344D51">
      <w:pPr>
        <w:tabs>
          <w:tab w:val="left" w:pos="1580"/>
        </w:tabs>
        <w:jc w:val="center"/>
      </w:pPr>
    </w:p>
    <w:p w:rsidR="00344D51" w:rsidRDefault="00344D51" w:rsidP="00344D51">
      <w:pPr>
        <w:tabs>
          <w:tab w:val="left" w:pos="1580"/>
        </w:tabs>
        <w:jc w:val="center"/>
        <w:rPr>
          <w:b/>
        </w:rPr>
      </w:pPr>
      <w:r>
        <w:rPr>
          <w:b/>
        </w:rPr>
        <w:t>kterým se mění zákon č. 187/2006 Sb., o nemocenském pojištění, ve znění pozdějších předpisů, zákon č. 259/2017 Sb., kterým se mění zákon č. 589/1992 Sb., o pojistném na sociální zabezpečení a příspěvku na státní politiku zaměstnanosti, ve znění pozdějších předpisů, a další související zákony, a některé další zákony</w:t>
      </w:r>
    </w:p>
    <w:p w:rsidR="00344D51" w:rsidRDefault="00344D51" w:rsidP="00344D51">
      <w:pPr>
        <w:tabs>
          <w:tab w:val="left" w:pos="1580"/>
        </w:tabs>
        <w:jc w:val="both"/>
        <w:rPr>
          <w:b/>
        </w:rPr>
      </w:pPr>
    </w:p>
    <w:p w:rsidR="00344D51" w:rsidRDefault="00344D51" w:rsidP="00344D51">
      <w:pPr>
        <w:tabs>
          <w:tab w:val="left" w:pos="1580"/>
        </w:tabs>
        <w:jc w:val="both"/>
      </w:pPr>
      <w:r>
        <w:rPr>
          <w:b/>
        </w:rPr>
        <w:t xml:space="preserve">     </w:t>
      </w:r>
      <w:r>
        <w:t xml:space="preserve"> Parlament se usnesl na tomto zákoně České republiky:</w:t>
      </w:r>
    </w:p>
    <w:p w:rsidR="00344D51" w:rsidRDefault="00344D51" w:rsidP="00344D51">
      <w:pPr>
        <w:pBdr>
          <w:top w:val="nil"/>
          <w:left w:val="nil"/>
          <w:bottom w:val="nil"/>
          <w:right w:val="nil"/>
          <w:between w:val="nil"/>
        </w:pBdr>
        <w:jc w:val="both"/>
        <w:rPr>
          <w:color w:val="000000"/>
        </w:rPr>
      </w:pPr>
    </w:p>
    <w:p w:rsidR="00344D51" w:rsidRDefault="00344D51" w:rsidP="00344D51">
      <w:pPr>
        <w:jc w:val="center"/>
        <w:rPr>
          <w:b/>
        </w:rPr>
      </w:pPr>
      <w:r>
        <w:rPr>
          <w:b/>
        </w:rPr>
        <w:t>ČÁST PRVNÍ</w:t>
      </w:r>
    </w:p>
    <w:p w:rsidR="00344D51" w:rsidRDefault="00344D51" w:rsidP="00344D51">
      <w:pPr>
        <w:jc w:val="center"/>
        <w:rPr>
          <w:b/>
        </w:rPr>
      </w:pPr>
    </w:p>
    <w:p w:rsidR="00344D51" w:rsidRDefault="00344D51" w:rsidP="00344D51">
      <w:pPr>
        <w:jc w:val="center"/>
        <w:rPr>
          <w:b/>
        </w:rPr>
      </w:pPr>
      <w:r>
        <w:rPr>
          <w:b/>
        </w:rPr>
        <w:t>Změna zákona o nemocenském pojištění</w:t>
      </w:r>
    </w:p>
    <w:p w:rsidR="00344D51" w:rsidRDefault="00344D51" w:rsidP="00344D51">
      <w:pPr>
        <w:jc w:val="center"/>
        <w:rPr>
          <w:b/>
        </w:rPr>
      </w:pPr>
    </w:p>
    <w:p w:rsidR="00344D51" w:rsidRDefault="00344D51" w:rsidP="00344D51">
      <w:pPr>
        <w:jc w:val="center"/>
      </w:pPr>
      <w:r>
        <w:t>Čl. I</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firstLine="708"/>
        <w:jc w:val="both"/>
        <w:rPr>
          <w:color w:val="000000"/>
        </w:rPr>
      </w:pPr>
      <w:r>
        <w:rPr>
          <w:color w:val="000000"/>
        </w:rPr>
        <w:t xml:space="preserve">Zákon č. 187/2006 Sb., o nemocenském pojištění, ve znění zákona č. 585/2006 Sb., zákona č. 181/2007 Sb., zákona č. 261/2007 Sb., zákona č. 239/2008 Sb., zákona č. 305/2008 Sb., zákona č. 306/2008 Sb., zákona č. 479/2008 Sb., zákona č. 2/2009 Sb., zákona č. 41/2009 Sb., zákona č. 158/2009 Sb., zákona č. 227/2009 Sb., zákona č. 302/2009 Sb., zákona č. 303/2009 Sb., zákona č. 362/2009 Sb., zákona č. 157/2010 Sb., zákona č. 166/2010 Sb., zákona č. 347/2010 Sb., zákona č. 73/2011 Sb., zákona č. 180/2011 Sb., zákona č. 263/2011 Sb., zákona č. 341/2011 Sb., zákona č. 364/2011 Sb., zákona č. 365/2011 Sb., zákona č. 375/2011 Sb., zákona č. 458/2011 Sb., zákona č. 470/2011 Sb., zákona č. 1/2012 Sb., zákona č. 167/2012 Sb., zákona č. 169/2012 Sb., zákona č. 396/2012 Sb., zákona č. 401/2012 Sb., zákona č. 303/2013 Sb., zákonného opatření Senátu č. </w:t>
      </w:r>
      <w:r>
        <w:rPr>
          <w:color w:val="000000"/>
        </w:rPr>
        <w:lastRenderedPageBreak/>
        <w:t>344/2013 Sb., zákona č. 64/2014 Sb., zákona č. 250/2014 Sb., zákona č. 267/2014 Sb., zákona č. 332/2014 Sb., nálezu Ústavního soudu, vyhlášeného pod č. 14/2015 Sb., zákona č. 131/2015 Sb., zákona č. 204/2015 Sb., zákona č. 317/2015 Sb., zákona č. 47/2016 Sb., zákona č. 190/2016 Sb., zákona č. 298/2016 Sb., zákona č. 24/2017 Sb., zákona č. 99/2017 Sb., zákona č. 148/2017 Sb., zákona č. 183/2017 Sb., zákona č. 195/2017 Sb., zákona č. 259/2017 Sb., zákona č. 310/2017 Sb., zákona č. 92/2018 Sb. a zákona č. 335/2018 Sb., se mění takto:</w:t>
      </w:r>
    </w:p>
    <w:p w:rsidR="00344D51" w:rsidRDefault="00344D51" w:rsidP="00344D51">
      <w:pPr>
        <w:pBdr>
          <w:top w:val="nil"/>
          <w:left w:val="nil"/>
          <w:bottom w:val="nil"/>
          <w:right w:val="nil"/>
          <w:between w:val="nil"/>
        </w:pBdr>
        <w:jc w:val="both"/>
        <w:rPr>
          <w:color w:val="000000"/>
        </w:rPr>
      </w:pPr>
    </w:p>
    <w:p w:rsidR="00344D51" w:rsidRDefault="00344D51" w:rsidP="00344D51">
      <w:pPr>
        <w:widowControl/>
        <w:numPr>
          <w:ilvl w:val="0"/>
          <w:numId w:val="4"/>
        </w:numPr>
        <w:pBdr>
          <w:top w:val="nil"/>
          <w:left w:val="nil"/>
          <w:bottom w:val="nil"/>
          <w:right w:val="nil"/>
          <w:between w:val="nil"/>
        </w:pBdr>
        <w:suppressAutoHyphens w:val="0"/>
        <w:ind w:left="284" w:hanging="284"/>
        <w:jc w:val="both"/>
        <w:rPr>
          <w:color w:val="000000"/>
        </w:rPr>
      </w:pPr>
      <w:r>
        <w:rPr>
          <w:color w:val="000000"/>
        </w:rPr>
        <w:t xml:space="preserve">V § 31 písm. b) se slovo „prostředků“ zrušuje.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2. V § 56 odst. 3 se slova „a v období od 1. ledna 2012 do 31. prosince 2013 v období prvních 21. kalendářních dnů dočasné pracovní neschopnosti“ a slova „byla-li žádost o tento souhlas podána v elektronické podobě, a“ zrušují.  </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3. V § 56 odst. 3 větě třetí se slovo „písemném“ a část věty třetí za středníkem včetně středníku zrušuje. </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4. V § 56 odst. 3 se za větu třetí vkládá věta „O souhlas orgánu nemocenského pojištění podle věty třetí žádá tento orgán ošetřující lékař v elektronické podobě zasláním na elektronickou adresu určenou orgánem nemocenského pojištění; ustanovení § 61 odst. 3 platí zde obdobně.“.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both"/>
        <w:rPr>
          <w:color w:val="000000"/>
        </w:rPr>
      </w:pPr>
      <w:r>
        <w:rPr>
          <w:color w:val="000000"/>
        </w:rPr>
        <w:t>5. V § 56 odst. 6 se věta čtvrtá zrušuje.</w:t>
      </w:r>
      <w:r>
        <w:rPr>
          <w:color w:val="FF0000"/>
        </w:rPr>
        <w:t xml:space="preserve">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6. V § 56 odst. 6 větě třetí se se slovo „písemném“ zrušuje a za větu třetí se vkládá věta „O souhlas orgánu nemocenského pojištění podle věty třetí žádá tento orgán ošetřující lékař v elektronické podobě zasláním na elektronickou adresu určenou orgánem nemocenského pojištění; ustanovení § 61 odst. 3 platí zde obdobně.“.</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7. V § 56 odst. 6 a v § 57 odst. 3 a 5 se slova „byla-li žádost o tento souhlas podána v elektronické podobě, a“ zrušují. </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8. V § 57 odst. 3 větě první se slovo „písemné“ zrušuje a za větu první se vkládá věta „O souhlas orgánu nemocenského pojištění podle věty první žádá tento orgán ošetřující lékař v elektronické podobě zasláním na elektronickou adresu určenou orgánem nemocenského pojištění; ustanovení § 61 odst. 3 platí zde obdobně.“.</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9. V § 57 odst. 5 větě první se slovo „písemným“ zrušuje a za větu první se vkládá věta „O souhlas orgánu nemocenského pojištění podle věty první žádá tento orgán ošetřující lékař v elektronické podobě zasláním na elektronickou adresu určenou orgánem nemocenského pojištění; ustanovení § 61 odst. 3 platí zde obdobně.“.</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both"/>
        <w:rPr>
          <w:color w:val="000000"/>
        </w:rPr>
      </w:pPr>
      <w:r>
        <w:rPr>
          <w:color w:val="000000"/>
        </w:rPr>
        <w:t xml:space="preserve">10. § 60 včetně nadpisu a poznámky pod čarou č. 41 zní: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center"/>
        <w:rPr>
          <w:color w:val="000000"/>
        </w:rPr>
      </w:pPr>
      <w:r>
        <w:rPr>
          <w:color w:val="000000"/>
        </w:rPr>
        <w:t>„§ 60</w:t>
      </w:r>
    </w:p>
    <w:p w:rsidR="00344D51" w:rsidRDefault="00344D51" w:rsidP="00344D51">
      <w:pPr>
        <w:pBdr>
          <w:top w:val="nil"/>
          <w:left w:val="nil"/>
          <w:bottom w:val="nil"/>
          <w:right w:val="nil"/>
          <w:between w:val="nil"/>
        </w:pBdr>
        <w:jc w:val="center"/>
        <w:rPr>
          <w:b/>
          <w:color w:val="000000"/>
        </w:rPr>
      </w:pPr>
      <w:r>
        <w:rPr>
          <w:b/>
          <w:color w:val="000000"/>
        </w:rPr>
        <w:t>Rozhodnutí ve věcech dočasné pracovní neschopnosti</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firstLine="708"/>
        <w:jc w:val="both"/>
        <w:rPr>
          <w:color w:val="000000"/>
        </w:rPr>
      </w:pPr>
      <w:r>
        <w:rPr>
          <w:color w:val="000000"/>
        </w:rPr>
        <w:t>(1) Rozhodnutí o vzniku dočasné pracovní neschopnosti, které po dobu dočasné pracovní neschopnosti slouží též jako průkaz dočasně práce neschopného pojištěnce, rozhodnutí o ukončení dočasné pracovní neschopnosti a rozhodnutí o změně režimu dočasně práce neschopného pojištěnce vydává ošetřující lékař na předepsaných tiskopisech. Část těchto tiskopisů, která je určena pro zaměstnavatele, nesmí obsahovat statistickou značku diagnózy</w:t>
      </w:r>
      <w:r>
        <w:rPr>
          <w:color w:val="000000"/>
          <w:vertAlign w:val="superscript"/>
        </w:rPr>
        <w:t>41)</w:t>
      </w:r>
      <w:r>
        <w:rPr>
          <w:color w:val="000000"/>
        </w:rPr>
        <w:t xml:space="preserve"> nebo jiný údaj, z něhož lze diagnózu dovodit.</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firstLine="708"/>
        <w:jc w:val="both"/>
        <w:rPr>
          <w:color w:val="000000"/>
        </w:rPr>
      </w:pPr>
      <w:r>
        <w:rPr>
          <w:color w:val="000000"/>
        </w:rPr>
        <w:lastRenderedPageBreak/>
        <w:t>(2) Rozhodnutí o vzniku dočasné pracovní neschopnosti a rozhodnutí o ukončení dočasné pracovní neschopnosti, kterými ošetřující lékař oznamuje vznik nebo ukončení dočasné pracovní neschopnosti příslušné okresní správě sociálního zabezpečení, ošetřující lékař vydává v elektronické podobě. Rozhodnutí o vzniku dočasné pracovní neschopnosti a rozhodnutí o ukončení dočasné pracovní neschopnosti, kterými ošetřující lékař oznamuje vznik nebo ukončení dočasné pracovní neschopnosti služebním orgánům, ošetřující lékař vydává v písemné nebo v elektronické podobě.</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firstLine="708"/>
        <w:jc w:val="both"/>
        <w:rPr>
          <w:color w:val="000000"/>
        </w:rPr>
      </w:pPr>
      <w:r>
        <w:rPr>
          <w:color w:val="000000"/>
        </w:rPr>
        <w:t xml:space="preserve"> (3) Pokud ošetřující lékař nemůže z prokazatelných objektivních technických důvodů plnit povinnost oznámit příslušné okresní správě sociálního zabezpečení rozhodnutí o vzniku dočasné pracovní neschopnosti nebo rozhodnutí o ukončení dočasné pracovní neschopnosti elektroniky, může tak učinit v písemné podobě na předepsaném tiskopise zasláním na adresu určenou okresní správou sociálního </w:t>
      </w:r>
      <w:proofErr w:type="spellStart"/>
      <w:r>
        <w:rPr>
          <w:color w:val="000000"/>
        </w:rPr>
        <w:t>zabezpčení</w:t>
      </w:r>
      <w:proofErr w:type="spellEnd"/>
      <w:r>
        <w:rPr>
          <w:color w:val="000000"/>
        </w:rPr>
        <w:t>; přitom je povinen uvést důvod tohoto postupu.</w:t>
      </w:r>
      <w:r>
        <w:rPr>
          <w:rFonts w:ascii="Arial" w:eastAsia="Arial" w:hAnsi="Arial" w:cs="Arial"/>
          <w:color w:val="000000"/>
          <w:sz w:val="22"/>
          <w:szCs w:val="22"/>
        </w:rPr>
        <w:t xml:space="preserve"> </w:t>
      </w:r>
      <w:r>
        <w:rPr>
          <w:color w:val="000000"/>
        </w:rPr>
        <w:t>Povinnost zaslat rozhodnutí o vzniku nebo skončení dočasné pracovní neschopnosti je splněna i předáním tohoto hlášení tomuto orgánu.</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firstLine="708"/>
        <w:jc w:val="both"/>
        <w:rPr>
          <w:color w:val="000000"/>
        </w:rPr>
      </w:pPr>
      <w:r>
        <w:rPr>
          <w:color w:val="000000"/>
        </w:rPr>
        <w:t>(4) Technickým důvodem podle odstavce 3 je zejména výpadek</w:t>
      </w:r>
    </w:p>
    <w:p w:rsidR="00344D51" w:rsidRDefault="00344D51" w:rsidP="00344D51">
      <w:pPr>
        <w:pBdr>
          <w:top w:val="nil"/>
          <w:left w:val="nil"/>
          <w:bottom w:val="nil"/>
          <w:right w:val="nil"/>
          <w:between w:val="nil"/>
        </w:pBdr>
        <w:ind w:left="284" w:hanging="284"/>
        <w:jc w:val="both"/>
        <w:rPr>
          <w:color w:val="000000"/>
        </w:rPr>
      </w:pPr>
      <w:r>
        <w:rPr>
          <w:color w:val="000000"/>
        </w:rPr>
        <w:t>a) elektrické energie,</w:t>
      </w:r>
    </w:p>
    <w:p w:rsidR="00344D51" w:rsidRDefault="00344D51" w:rsidP="00344D51">
      <w:pPr>
        <w:pBdr>
          <w:top w:val="nil"/>
          <w:left w:val="nil"/>
          <w:bottom w:val="nil"/>
          <w:right w:val="nil"/>
          <w:between w:val="nil"/>
        </w:pBdr>
        <w:ind w:left="284" w:hanging="284"/>
        <w:jc w:val="both"/>
        <w:rPr>
          <w:color w:val="000000"/>
        </w:rPr>
      </w:pPr>
      <w:r>
        <w:rPr>
          <w:color w:val="000000"/>
        </w:rPr>
        <w:t>b) služeb provozovatele komunikační infrastruktury,</w:t>
      </w:r>
    </w:p>
    <w:p w:rsidR="00344D51" w:rsidRDefault="00344D51" w:rsidP="00344D51">
      <w:pPr>
        <w:pBdr>
          <w:top w:val="nil"/>
          <w:left w:val="nil"/>
          <w:bottom w:val="nil"/>
          <w:right w:val="nil"/>
          <w:between w:val="nil"/>
        </w:pBdr>
        <w:ind w:left="284" w:hanging="284"/>
        <w:jc w:val="both"/>
        <w:rPr>
          <w:color w:val="000000"/>
        </w:rPr>
      </w:pPr>
      <w:r>
        <w:rPr>
          <w:color w:val="000000"/>
        </w:rPr>
        <w:t>c) informačního systému ošetřujícího lékaře, pro který není možné údaje uvedené v odstavci 2 odeslat,</w:t>
      </w:r>
    </w:p>
    <w:p w:rsidR="00344D51" w:rsidRDefault="00344D51" w:rsidP="00344D51">
      <w:pPr>
        <w:pBdr>
          <w:top w:val="nil"/>
          <w:left w:val="nil"/>
          <w:bottom w:val="nil"/>
          <w:right w:val="nil"/>
          <w:between w:val="nil"/>
        </w:pBdr>
        <w:ind w:left="284" w:hanging="284"/>
        <w:jc w:val="both"/>
        <w:rPr>
          <w:color w:val="000000"/>
        </w:rPr>
      </w:pPr>
      <w:r>
        <w:rPr>
          <w:color w:val="000000"/>
        </w:rPr>
        <w:t>d) informačního systému orgánu nemocenského pojištění, pro který není možné vystavit v elektronické podobě tiskopis, na jehož základě ošetřující lékař plní povinnost uvedenou v odstavci 2, nebo údaje odeslané podle odstavce 2 přijmout.</w:t>
      </w:r>
    </w:p>
    <w:p w:rsidR="00344D51" w:rsidRDefault="00344D51" w:rsidP="00344D51">
      <w:pPr>
        <w:pBdr>
          <w:top w:val="nil"/>
          <w:left w:val="nil"/>
          <w:bottom w:val="nil"/>
          <w:right w:val="nil"/>
          <w:between w:val="nil"/>
        </w:pBdr>
        <w:jc w:val="both"/>
        <w:rPr>
          <w:color w:val="000000"/>
        </w:rPr>
      </w:pPr>
      <w:r>
        <w:rPr>
          <w:color w:val="000000"/>
        </w:rPr>
        <w:t>_______________________</w:t>
      </w:r>
    </w:p>
    <w:p w:rsidR="00344D51" w:rsidRDefault="00344D51" w:rsidP="00344D51">
      <w:pPr>
        <w:ind w:left="426" w:hanging="426"/>
        <w:jc w:val="both"/>
      </w:pPr>
      <w:r>
        <w:rPr>
          <w:vertAlign w:val="superscript"/>
        </w:rPr>
        <w:t>41)</w:t>
      </w:r>
      <w:r>
        <w:tab/>
        <w:t xml:space="preserve">Čl. 9 odst. 1 nařízení Evropského parlamentu a Rady (EU) 2016/679 ze dne 27. dubna 2016 o ochraně fyzických osob v souvislosti se zpracováním osobních údajů a o volném pohybu těchto údajů a o zrušení směrnice 95/46/ES (obecné nařízení o ochraně osobních údajů).“.   </w:t>
      </w:r>
    </w:p>
    <w:p w:rsidR="00344D51" w:rsidRDefault="00344D51" w:rsidP="00344D51">
      <w:pPr>
        <w:ind w:left="426" w:hanging="426"/>
        <w:jc w:val="both"/>
      </w:pPr>
    </w:p>
    <w:p w:rsidR="00344D51" w:rsidRDefault="00344D51" w:rsidP="00344D51">
      <w:pPr>
        <w:pBdr>
          <w:top w:val="nil"/>
          <w:left w:val="nil"/>
          <w:bottom w:val="nil"/>
          <w:right w:val="nil"/>
          <w:between w:val="nil"/>
        </w:pBdr>
        <w:jc w:val="both"/>
        <w:rPr>
          <w:color w:val="000000"/>
        </w:rPr>
      </w:pPr>
      <w:r>
        <w:rPr>
          <w:color w:val="000000"/>
        </w:rPr>
        <w:t>11. § 60 včetně nadpisu a poznámky pod čarou č. 41 zní:</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center"/>
        <w:rPr>
          <w:color w:val="000000"/>
        </w:rPr>
      </w:pPr>
      <w:r>
        <w:rPr>
          <w:color w:val="000000"/>
        </w:rPr>
        <w:t>„§ 60</w:t>
      </w:r>
    </w:p>
    <w:p w:rsidR="00344D51" w:rsidRDefault="00344D51" w:rsidP="00344D51">
      <w:pPr>
        <w:pBdr>
          <w:top w:val="nil"/>
          <w:left w:val="nil"/>
          <w:bottom w:val="nil"/>
          <w:right w:val="nil"/>
          <w:between w:val="nil"/>
        </w:pBdr>
        <w:jc w:val="center"/>
        <w:rPr>
          <w:b/>
          <w:color w:val="000000"/>
        </w:rPr>
      </w:pPr>
      <w:r>
        <w:rPr>
          <w:b/>
          <w:color w:val="000000"/>
        </w:rPr>
        <w:t>Rozhodnutí ve věcech dočasné pracovní neschopnosti</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firstLine="708"/>
        <w:jc w:val="both"/>
        <w:rPr>
          <w:color w:val="000000"/>
        </w:rPr>
      </w:pPr>
      <w:r>
        <w:rPr>
          <w:color w:val="000000"/>
        </w:rPr>
        <w:t>Rozhodnutí o vzniku dočasné pracovní neschopnosti, potvrzení o době trvání dočasné pracovní neschopnosti, rozhodnutí o ukončení dočasné pracovní neschopnosti a rozhodnutí o změně režimu dočasně práce neschopného pojištěnce vydává ošetřující lékař na předepsaných tiskopisech; rozhodnutí o vzniku dočasné pracovní neschopnosti slouží po dobu dočasné pracovní neschopnosti též jako průkaz dočasně práce neschopného pojištěnce. Statistickou značku diagnózy</w:t>
      </w:r>
      <w:r>
        <w:rPr>
          <w:color w:val="000000"/>
          <w:vertAlign w:val="superscript"/>
        </w:rPr>
        <w:t>41)</w:t>
      </w:r>
      <w:r>
        <w:rPr>
          <w:color w:val="000000"/>
        </w:rPr>
        <w:t xml:space="preserve"> nebo jiný údaj, z  něhož lze diagnózu dovodit, může obsahovat jen část tiskopisů, které jsou určeny pro příslušný orgán nemocenského pojištění.</w:t>
      </w:r>
    </w:p>
    <w:p w:rsidR="00344D51" w:rsidRDefault="00344D51" w:rsidP="00344D51">
      <w:pPr>
        <w:pBdr>
          <w:top w:val="nil"/>
          <w:left w:val="nil"/>
          <w:bottom w:val="nil"/>
          <w:right w:val="nil"/>
          <w:between w:val="nil"/>
        </w:pBdr>
        <w:jc w:val="both"/>
        <w:rPr>
          <w:color w:val="000000"/>
        </w:rPr>
      </w:pPr>
      <w:r>
        <w:rPr>
          <w:color w:val="000000"/>
        </w:rPr>
        <w:t>_______________________</w:t>
      </w:r>
    </w:p>
    <w:p w:rsidR="00344D51" w:rsidRDefault="00344D51" w:rsidP="00344D51">
      <w:pPr>
        <w:ind w:left="426" w:hanging="426"/>
        <w:jc w:val="both"/>
      </w:pPr>
      <w:r>
        <w:rPr>
          <w:vertAlign w:val="superscript"/>
        </w:rPr>
        <w:t>41)</w:t>
      </w:r>
      <w:r>
        <w:tab/>
        <w:t xml:space="preserve">Čl. 9 odst. 1 nařízení Evropského parlamentu a Rady (EU) 2016/679 ze dne 27. dubna 2016 o ochraně fyzických osob v souvislosti se zpracováním osobních údajů a o volném pohybu těchto údajů a o zrušení směrnice 95/46/ES (obecné nařízení o ochraně osobních údajů).“.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both"/>
        <w:rPr>
          <w:color w:val="000000"/>
        </w:rPr>
      </w:pPr>
      <w:r>
        <w:rPr>
          <w:color w:val="000000"/>
        </w:rPr>
        <w:t xml:space="preserve">12. V § 61 písmeno e) zní: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567" w:hanging="283"/>
        <w:jc w:val="both"/>
        <w:rPr>
          <w:color w:val="000000"/>
        </w:rPr>
      </w:pPr>
      <w:r>
        <w:rPr>
          <w:color w:val="000000"/>
        </w:rPr>
        <w:t xml:space="preserve">„e) odeslat příslušnému orgánu nemocenského pojištění na předepsaném tiskopisu rozhodnutí o vzniku dočasné pracovní neschopnosti, rozhodnutí o ukončení dočasné pracovní neschopnosti a hlášení o změně režimu dočasně práce neschopného pojištěnce, a to nejpozději v pracovní den následující po dni, kdy bylo vydáno rozhodnutí o vzniku nebo o ukončení dočasné pracovní neschopnosti nebo kdy bylo vydáno rozhodnutí o změně režimu dočasně práce neschopného </w:t>
      </w:r>
      <w:r>
        <w:rPr>
          <w:color w:val="000000"/>
        </w:rPr>
        <w:lastRenderedPageBreak/>
        <w:t xml:space="preserve">pojištěnce. Rozhodnutí o vzniku dočasné pracovní neschopnosti a rozhodnutí o ukončení dočasné pracovní neschopnosti je ošetřující lékař povinen odeslat na adresu určenou příslušným orgánem nemocenského pojištění; jde-li o rozhodnutí zasílané příslušné okresní správě sociálního zabezpečení, zasílá toto rozhodnutí na elektronickou adresu určenou příslušnou okresní správou sociálního zabezpečení. Povinnost odeslat hlášení o změně režimu dočasně práce neschopného pojištěnce je splněna i předáním tohoto hlášení v uvedené lhůtě tomuto orgánu,“.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13. V § 61 odst. 1 písmeno e) zní: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„e) odeslat příslušnému orgánu nemocenského pojištění na předepsaném tiskopisu hlášení o vzniku dočasné pracovní neschopnosti,  hlášení o ukončení dočasné pracovní neschopnosti a hlášení o změně režimu dočasně práce neschopného pojištěnce,“.</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14. V § 61 odst. 1 písm. g) se slova „nejpozději v následující pracovní den“ zrušují. </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15. V § 61 odst. 1 písm. i) se slova „nejpozději druhý den po propuštění pojištěnce“ zrušují. </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16. V § 61 odst. 1 písm. n) se </w:t>
      </w:r>
      <w:proofErr w:type="gramStart"/>
      <w:r>
        <w:rPr>
          <w:color w:val="000000"/>
        </w:rPr>
        <w:t>slova „ , a to</w:t>
      </w:r>
      <w:proofErr w:type="gramEnd"/>
      <w:r>
        <w:rPr>
          <w:color w:val="000000"/>
        </w:rPr>
        <w:t xml:space="preserve"> nejpozději do 7 kalendářních dnů“ zrušují. </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17. V § 61 odst. 1 písm. q) se </w:t>
      </w:r>
      <w:proofErr w:type="gramStart"/>
      <w:r>
        <w:rPr>
          <w:color w:val="000000"/>
        </w:rPr>
        <w:t>slova „ , a to</w:t>
      </w:r>
      <w:proofErr w:type="gramEnd"/>
      <w:r>
        <w:rPr>
          <w:color w:val="000000"/>
        </w:rPr>
        <w:t xml:space="preserve"> nejpozději v pracovní den následující po dni, kdy k této skutečnosti došlo“ zrušují.</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18. V § 61 písmeno t) zní: </w:t>
      </w:r>
    </w:p>
    <w:p w:rsidR="00344D51" w:rsidRDefault="00344D51" w:rsidP="00344D51">
      <w:pPr>
        <w:pBdr>
          <w:top w:val="nil"/>
          <w:left w:val="nil"/>
          <w:bottom w:val="nil"/>
          <w:right w:val="nil"/>
          <w:between w:val="nil"/>
        </w:pBdr>
        <w:ind w:left="567" w:hanging="283"/>
        <w:jc w:val="both"/>
        <w:rPr>
          <w:color w:val="000000"/>
        </w:rPr>
      </w:pPr>
      <w:r>
        <w:rPr>
          <w:color w:val="000000"/>
        </w:rPr>
        <w:t xml:space="preserve"> </w:t>
      </w:r>
    </w:p>
    <w:p w:rsidR="00344D51" w:rsidRDefault="00344D51" w:rsidP="00344D51">
      <w:pPr>
        <w:pBdr>
          <w:top w:val="nil"/>
          <w:left w:val="nil"/>
          <w:bottom w:val="nil"/>
          <w:right w:val="nil"/>
          <w:between w:val="nil"/>
        </w:pBdr>
        <w:ind w:left="567" w:hanging="283"/>
        <w:jc w:val="both"/>
        <w:rPr>
          <w:strike/>
          <w:color w:val="000000"/>
        </w:rPr>
      </w:pPr>
      <w:r>
        <w:rPr>
          <w:color w:val="000000"/>
        </w:rPr>
        <w:t xml:space="preserve">„t) zabezpečit příslušné tiskopisy, které používá pro účely provádění pojištění, před zneužitím, sdělit neprodleně příslušnému orgánu nemocenského pojištění ztrátu, zničení nebo poškození předepsaných tiskopisů, neumožnit jiné fyzické nebo právnické osobě pod svou identitou přístup na elektronickou adresu určenou orgánem nemocenského pojištění, chránit přidělený identifikátor ošetřujícího lékaře před ztrátou, odcizením nebo zneužitím a oznámit neprodleně příslušnému orgánu nemocenského pojištění ztrátu, odcizení nebo zneužití přiděleného identifikátoru ošetřujícího lékaře,“. </w:t>
      </w:r>
    </w:p>
    <w:p w:rsidR="00344D51" w:rsidRDefault="00344D51" w:rsidP="00344D51">
      <w:pPr>
        <w:jc w:val="both"/>
      </w:pPr>
    </w:p>
    <w:p w:rsidR="00344D51" w:rsidRDefault="00344D51" w:rsidP="00344D51">
      <w:pPr>
        <w:jc w:val="both"/>
      </w:pPr>
      <w:r>
        <w:t xml:space="preserve">19. V § 61 odst. 2 se slova „může plnit“ nahrazují slovem „plní“. </w:t>
      </w:r>
    </w:p>
    <w:p w:rsidR="00344D51" w:rsidRDefault="00344D51" w:rsidP="00344D51">
      <w:pPr>
        <w:ind w:left="284" w:hanging="284"/>
        <w:jc w:val="both"/>
      </w:pPr>
    </w:p>
    <w:p w:rsidR="00344D51" w:rsidRDefault="00344D51" w:rsidP="00344D51">
      <w:pPr>
        <w:ind w:left="284" w:hanging="284"/>
        <w:jc w:val="both"/>
      </w:pPr>
      <w:r>
        <w:t xml:space="preserve">20. V § 61 odstavec 3 zní: </w:t>
      </w:r>
    </w:p>
    <w:p w:rsidR="00344D51" w:rsidRDefault="00344D51" w:rsidP="00344D51">
      <w:pPr>
        <w:ind w:left="284" w:hanging="284"/>
        <w:jc w:val="both"/>
      </w:pPr>
    </w:p>
    <w:p w:rsidR="00344D51" w:rsidRDefault="00344D51" w:rsidP="00344D51">
      <w:pPr>
        <w:ind w:left="284" w:firstLine="424"/>
        <w:jc w:val="both"/>
      </w:pPr>
      <w:r>
        <w:t>„(3) Pokud ošetřující lékař nemůže z prokazatelných objektivních technických důvodů plnit povinnosti uvedené v odstavci 1 písm. e), g), i), j), n), o) a q) způsobem uvedeným v odstavci 2, může tak učinit v písemné podobě na předepsaném tiskopise zasláním na adresu určenou orgánem nemocenského pojištění; přitom je povinen uvést důvod tohoto postupu. Tato povinnost je splněna i předáním tohoto tiskopisu orgánu nemocenského pojištění.“.</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21. V § 61 se doplňují odstavce 4 a 5, které znějí: </w:t>
      </w:r>
    </w:p>
    <w:p w:rsidR="00344D51" w:rsidRDefault="00344D51" w:rsidP="00344D51">
      <w:pPr>
        <w:pBdr>
          <w:top w:val="nil"/>
          <w:left w:val="nil"/>
          <w:bottom w:val="nil"/>
          <w:right w:val="nil"/>
          <w:between w:val="nil"/>
        </w:pBdr>
        <w:ind w:left="567" w:hanging="284"/>
        <w:jc w:val="both"/>
        <w:rPr>
          <w:color w:val="000000"/>
        </w:rPr>
      </w:pPr>
    </w:p>
    <w:p w:rsidR="00344D51" w:rsidRDefault="00344D51" w:rsidP="00344D51">
      <w:pPr>
        <w:pBdr>
          <w:top w:val="nil"/>
          <w:left w:val="nil"/>
          <w:bottom w:val="nil"/>
          <w:right w:val="nil"/>
          <w:between w:val="nil"/>
        </w:pBdr>
        <w:ind w:left="284" w:firstLine="424"/>
        <w:jc w:val="both"/>
        <w:rPr>
          <w:color w:val="00000A"/>
        </w:rPr>
      </w:pPr>
      <w:r>
        <w:rPr>
          <w:color w:val="000000"/>
        </w:rPr>
        <w:t>„(4)</w:t>
      </w:r>
      <w:r>
        <w:rPr>
          <w:color w:val="00000A"/>
        </w:rPr>
        <w:t xml:space="preserve"> Zaslání podle odstavce 2 nebo 3 provede ošetřující lékař nejpozději v pracovní den následující po dni, kdy nastala skutečnost zakládající povinnost uvedenou v odstavci 1 písm. e), g), i), j), n), o) a q).</w:t>
      </w:r>
    </w:p>
    <w:p w:rsidR="00344D51" w:rsidRDefault="00344D51" w:rsidP="00344D51">
      <w:pPr>
        <w:pBdr>
          <w:top w:val="nil"/>
          <w:left w:val="nil"/>
          <w:bottom w:val="nil"/>
          <w:right w:val="nil"/>
          <w:between w:val="nil"/>
        </w:pBdr>
        <w:ind w:left="284" w:hanging="284"/>
        <w:jc w:val="both"/>
        <w:rPr>
          <w:color w:val="00000A"/>
        </w:rPr>
      </w:pPr>
    </w:p>
    <w:p w:rsidR="00344D51" w:rsidRDefault="00344D51" w:rsidP="00344D51">
      <w:pPr>
        <w:pBdr>
          <w:top w:val="nil"/>
          <w:left w:val="nil"/>
          <w:bottom w:val="nil"/>
          <w:right w:val="nil"/>
          <w:between w:val="nil"/>
        </w:pBdr>
        <w:ind w:left="284" w:firstLine="424"/>
        <w:jc w:val="both"/>
        <w:rPr>
          <w:color w:val="00000A"/>
        </w:rPr>
      </w:pPr>
      <w:r>
        <w:rPr>
          <w:color w:val="00000A"/>
        </w:rPr>
        <w:t>(5) Technickým důvodem podle odstavce 3 je zejména výpadek</w:t>
      </w:r>
    </w:p>
    <w:p w:rsidR="00344D51" w:rsidRDefault="00344D51" w:rsidP="00344D51">
      <w:pPr>
        <w:pBdr>
          <w:top w:val="nil"/>
          <w:left w:val="nil"/>
          <w:bottom w:val="nil"/>
          <w:right w:val="nil"/>
          <w:between w:val="nil"/>
        </w:pBdr>
        <w:ind w:left="284"/>
        <w:jc w:val="both"/>
        <w:rPr>
          <w:color w:val="00000A"/>
        </w:rPr>
      </w:pPr>
      <w:r>
        <w:rPr>
          <w:color w:val="00000A"/>
        </w:rPr>
        <w:t>a) elektrické energie,</w:t>
      </w:r>
    </w:p>
    <w:p w:rsidR="00344D51" w:rsidRDefault="00344D51" w:rsidP="00344D51">
      <w:pPr>
        <w:pBdr>
          <w:top w:val="nil"/>
          <w:left w:val="nil"/>
          <w:bottom w:val="nil"/>
          <w:right w:val="nil"/>
          <w:between w:val="nil"/>
        </w:pBdr>
        <w:ind w:left="284"/>
        <w:jc w:val="both"/>
        <w:rPr>
          <w:color w:val="00000A"/>
        </w:rPr>
      </w:pPr>
      <w:r>
        <w:rPr>
          <w:color w:val="00000A"/>
        </w:rPr>
        <w:lastRenderedPageBreak/>
        <w:t>b) služeb provozovatele komunikační infrastruktury,</w:t>
      </w:r>
    </w:p>
    <w:p w:rsidR="00344D51" w:rsidRDefault="00344D51" w:rsidP="00344D51">
      <w:pPr>
        <w:pBdr>
          <w:top w:val="nil"/>
          <w:left w:val="nil"/>
          <w:bottom w:val="nil"/>
          <w:right w:val="nil"/>
          <w:between w:val="nil"/>
        </w:pBdr>
        <w:ind w:left="567" w:hanging="283"/>
        <w:jc w:val="both"/>
        <w:rPr>
          <w:color w:val="00000A"/>
        </w:rPr>
      </w:pPr>
      <w:r>
        <w:rPr>
          <w:color w:val="00000A"/>
        </w:rPr>
        <w:t>c) informačního systému ošetřujícího lékaře, pro který není možné údaje uvedené v odstavci 1 písm. e), g), i), j), n), o) a q) odeslat,</w:t>
      </w:r>
    </w:p>
    <w:p w:rsidR="00344D51" w:rsidRDefault="00344D51" w:rsidP="00344D51">
      <w:pPr>
        <w:pBdr>
          <w:top w:val="nil"/>
          <w:left w:val="nil"/>
          <w:bottom w:val="nil"/>
          <w:right w:val="nil"/>
          <w:between w:val="nil"/>
        </w:pBdr>
        <w:ind w:left="426" w:hanging="142"/>
        <w:jc w:val="both"/>
        <w:rPr>
          <w:color w:val="00000A"/>
        </w:rPr>
      </w:pPr>
      <w:r>
        <w:rPr>
          <w:color w:val="00000A"/>
        </w:rPr>
        <w:t>d) informačního systému orgánu nemocenského pojištění, pro který není možné vystavit v elektronické podobě tiskopis, na jehož základě ošetřující lékař plní povinnost uvedenou v odstavci 1 písm. e), g), i), j), n), o) a q) nebo údaje odeslané podle odstavce 2 přijmout.“.</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22. V § 65 odst. 2 písm. c) se slova „a od 1. ledna 2012 do 31. prosince 2013 v období prvních 21 kalendářních dnů dočasné pracovní neschopnosti“ zrušují.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both"/>
        <w:rPr>
          <w:color w:val="000000"/>
        </w:rPr>
      </w:pPr>
      <w:r>
        <w:rPr>
          <w:color w:val="000000"/>
        </w:rPr>
        <w:t xml:space="preserve">23. V § 84 odst. 2 písmeno n) zní: </w:t>
      </w:r>
    </w:p>
    <w:p w:rsidR="00344D51" w:rsidRDefault="00344D51" w:rsidP="00344D51">
      <w:pPr>
        <w:pBdr>
          <w:top w:val="nil"/>
          <w:left w:val="nil"/>
          <w:bottom w:val="nil"/>
          <w:right w:val="nil"/>
          <w:between w:val="nil"/>
        </w:pBdr>
        <w:ind w:left="426" w:hanging="142"/>
        <w:jc w:val="both"/>
        <w:rPr>
          <w:color w:val="000000"/>
        </w:rPr>
      </w:pPr>
    </w:p>
    <w:p w:rsidR="00344D51" w:rsidRDefault="00344D51" w:rsidP="00344D51">
      <w:pPr>
        <w:pBdr>
          <w:top w:val="nil"/>
          <w:left w:val="nil"/>
          <w:bottom w:val="nil"/>
          <w:right w:val="nil"/>
          <w:between w:val="nil"/>
        </w:pBdr>
        <w:ind w:left="426" w:hanging="142"/>
        <w:jc w:val="both"/>
        <w:rPr>
          <w:color w:val="000000"/>
        </w:rPr>
      </w:pPr>
      <w:r>
        <w:rPr>
          <w:color w:val="000000"/>
        </w:rPr>
        <w:t>„n) poskytují ošetřujícím lékařům, zaměstnavatelům a pojištěncům bezplatně tiskopisy předepsané podle tohoto zákona,“.</w:t>
      </w:r>
    </w:p>
    <w:p w:rsidR="00344D51" w:rsidRDefault="00344D51" w:rsidP="00344D51">
      <w:pPr>
        <w:pBdr>
          <w:top w:val="nil"/>
          <w:left w:val="nil"/>
          <w:bottom w:val="nil"/>
          <w:right w:val="nil"/>
          <w:between w:val="nil"/>
        </w:pBdr>
        <w:jc w:val="both"/>
        <w:rPr>
          <w:color w:val="FF0000"/>
        </w:rPr>
      </w:pPr>
    </w:p>
    <w:p w:rsidR="00344D51" w:rsidRDefault="00344D51" w:rsidP="00344D51">
      <w:pPr>
        <w:pBdr>
          <w:top w:val="nil"/>
          <w:left w:val="nil"/>
          <w:bottom w:val="nil"/>
          <w:right w:val="nil"/>
          <w:between w:val="nil"/>
        </w:pBdr>
        <w:jc w:val="both"/>
        <w:rPr>
          <w:color w:val="000000"/>
        </w:rPr>
      </w:pPr>
      <w:r>
        <w:rPr>
          <w:color w:val="000000"/>
        </w:rPr>
        <w:t xml:space="preserve">24. V § 84 odst. 3 písmeno d) zní: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567" w:hanging="283"/>
        <w:jc w:val="both"/>
        <w:rPr>
          <w:color w:val="000000"/>
        </w:rPr>
      </w:pPr>
      <w:r>
        <w:rPr>
          <w:color w:val="000000"/>
        </w:rPr>
        <w:t xml:space="preserve">„d) dávají ošetřujícímu lékaři předchozí souhlas v případech uvedených v § 56 odst. 3 větě třetí a odst. 6 a § 57 odst. 3 a 5; udělení nebo neudělení předchozího souhlasu neprodleně zaznamenávají do registru pojištěnců,“.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both"/>
        <w:rPr>
          <w:color w:val="000000"/>
        </w:rPr>
      </w:pPr>
      <w:r>
        <w:rPr>
          <w:color w:val="000000"/>
        </w:rPr>
        <w:t>25. V § 85 odst. 1 písm. f) se část věty za středníkem včetně středníku zrušuje.</w:t>
      </w:r>
    </w:p>
    <w:p w:rsidR="00344D51" w:rsidRDefault="00344D51" w:rsidP="00344D51">
      <w:pPr>
        <w:pBdr>
          <w:top w:val="nil"/>
          <w:left w:val="nil"/>
          <w:bottom w:val="nil"/>
          <w:right w:val="nil"/>
          <w:between w:val="nil"/>
        </w:pBdr>
        <w:jc w:val="both"/>
        <w:rPr>
          <w:i/>
          <w:color w:val="000000"/>
        </w:rPr>
      </w:pPr>
    </w:p>
    <w:p w:rsidR="00344D51" w:rsidRDefault="00344D51" w:rsidP="00344D51">
      <w:pPr>
        <w:pBdr>
          <w:top w:val="nil"/>
          <w:left w:val="nil"/>
          <w:bottom w:val="nil"/>
          <w:right w:val="nil"/>
          <w:between w:val="nil"/>
        </w:pBdr>
        <w:ind w:left="426" w:hanging="426"/>
        <w:jc w:val="both"/>
        <w:rPr>
          <w:color w:val="000000"/>
        </w:rPr>
      </w:pPr>
      <w:r>
        <w:rPr>
          <w:color w:val="000000"/>
        </w:rPr>
        <w:t>26. V § 94 odst. 1 větě třetí se za text „§ 97 odst. 1“  vkládají slova „nebo s předáním podkladů a údajů pro nemocenské podle § 97 odst. 2“.</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both"/>
        <w:rPr>
          <w:i/>
          <w:color w:val="FF0000"/>
        </w:rPr>
      </w:pPr>
      <w:r>
        <w:rPr>
          <w:color w:val="000000"/>
        </w:rPr>
        <w:t>27. § 97 včetně poznámek pod čarou č. 86 a 87 zní:</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center"/>
        <w:rPr>
          <w:color w:val="000000"/>
        </w:rPr>
      </w:pPr>
      <w:r>
        <w:rPr>
          <w:color w:val="000000"/>
        </w:rPr>
        <w:t>„§ 97</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firstLine="708"/>
        <w:jc w:val="both"/>
        <w:rPr>
          <w:color w:val="000000"/>
        </w:rPr>
      </w:pPr>
      <w:r>
        <w:rPr>
          <w:color w:val="000000"/>
        </w:rPr>
        <w:t>(1) Zaměstnavatel je povinen přijímat žádosti svých zaměstnaných osob o dávky, s výjimkou nemocenského, a další podklady potřebné pro stanovení nároku na dávky a jejich výplatu a neprodleně je spolu s údaji potřebnými pro výpočet dávek předávat okresní správě sociálního zabezpečení. Jde-li o žádost o otcovskou, předává zaměstnavatel tuto žádost okresní správě sociálního zabezpečení podle věty první neprodleně po uplynutí podpůrčí doby podle § 38b.</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firstLine="708"/>
        <w:jc w:val="both"/>
        <w:rPr>
          <w:color w:val="000000"/>
        </w:rPr>
      </w:pPr>
      <w:r>
        <w:rPr>
          <w:color w:val="000000"/>
        </w:rPr>
        <w:t xml:space="preserve">(2) Zaměstnavatel je povinen přijímat podklady potřebné pro stanovení nároku na nemocenské a jeho výplatu a spolu s údaji potřebnými pro výpočet nemocenského je předávat okresní správě sociálního zabezpečení; údaji potřebnými pro výplatu nemocenského jsou též údaje o způsobu výplaty mzdy, platu nebo odměny. Podklady pro výpočet nemocenského a údaje o způsobu výplaty mzdy, platu nebo odměny zaměstnavatel zasílá okresní správě sociálního zabezpečení neprodleně po uplynutí prvních 14 dnů trvání dočasné pracovní neschopnosti v elektronické podobě na elektronickou adresu určenou okresní správou sociálního zabezpečení.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firstLine="708"/>
        <w:jc w:val="both"/>
        <w:rPr>
          <w:color w:val="000000"/>
        </w:rPr>
      </w:pPr>
      <w:r>
        <w:rPr>
          <w:color w:val="000000"/>
        </w:rPr>
        <w:t xml:space="preserve">(3) Zaměstnavatel je povinen okresní správě sociálního zabezpečení neprodleně oznamovat též všechny skutečnosti, které mohou mít vliv na výplatu dávek.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firstLine="708"/>
        <w:jc w:val="both"/>
        <w:rPr>
          <w:color w:val="000000"/>
        </w:rPr>
      </w:pPr>
      <w:r>
        <w:rPr>
          <w:color w:val="000000"/>
        </w:rPr>
        <w:t xml:space="preserve">(4) Údaje potřebné pro výpočet dávek se předávají na předepsaném tiskopisu; těmito údaji se rozumí vyměřovací základy pro pojistné na důchodové pojištění uvedené v § 18 odst. 2 a vyloučené dny uvedené v § 18 odst. 7. Plátce odměny pěstouna, která osobě pečující a osobě v evidenci náleží podle zákona o sociálně-právní ochraně dětí, oznamuje na předepsaném tiskopisu pro účely výpočtu dávek měsíční výši této odměny, která osobě pečující a osobě v evidenci náležela za kalendářní měsíc </w:t>
      </w:r>
      <w:r>
        <w:rPr>
          <w:color w:val="000000"/>
        </w:rPr>
        <w:lastRenderedPageBreak/>
        <w:t xml:space="preserve">předcházející kalendářnímu měsíci, v němž u něj vznikla sociální událost, popřípadě za kalendářní měsíc, v němž u něj vznikla sociální událost.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firstLine="708"/>
        <w:jc w:val="both"/>
        <w:rPr>
          <w:color w:val="000000"/>
        </w:rPr>
      </w:pPr>
      <w:r>
        <w:rPr>
          <w:color w:val="000000"/>
        </w:rPr>
        <w:t>(5) Zaměstnavatel je dále povinen předávat okresní správě sociálního zabezpečení nejpozději v následující pracovní den po dni, který je určen pro výplatu mezd a platů, údaje potřebné podle § 44 pro stanovení výše vyrovnávacího příspěvku v těhotenství a mateřství, a to za ty kalendářní měsíce, v nichž aspoň po část trvalo převedení podle § 42 odst. 1 až 3; těmito údaji se rozumí započitatelný příjem za kalendářní měsíc, v němž trvalo toto převedení aspoň po jeho část, a počet dnů uvedený v § 43 odst. 2.</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firstLine="708"/>
        <w:jc w:val="both"/>
        <w:rPr>
          <w:color w:val="000000"/>
        </w:rPr>
      </w:pPr>
      <w:r>
        <w:rPr>
          <w:color w:val="000000"/>
        </w:rPr>
        <w:t>(6) Je-li u zaměstnance nařízen výkon rozhodnutí srážkami ze mzdy, je zaměstnavatel povinen spolu s údaji potřebnými pro výpočet dávek předat okresní správě sociálního zabezpečení podklady pro provádění srážek z dávek nemocenského pojištění; těmito podklady se rozumí kopie usnesení o nařízení výkonu rozhodnutí, sdělení výše dosud provedených srážek a sdělení, jaká část základní částky</w:t>
      </w:r>
      <w:r>
        <w:rPr>
          <w:color w:val="000000"/>
          <w:vertAlign w:val="superscript"/>
        </w:rPr>
        <w:t xml:space="preserve">86) </w:t>
      </w:r>
      <w:r>
        <w:rPr>
          <w:color w:val="000000"/>
        </w:rPr>
        <w:t>nemá být okresní správou sociálního zabezpečení srážena</w:t>
      </w:r>
      <w:r>
        <w:rPr>
          <w:color w:val="000000"/>
          <w:vertAlign w:val="superscript"/>
        </w:rPr>
        <w:t>87)</w:t>
      </w:r>
      <w:r>
        <w:rPr>
          <w:color w:val="000000"/>
        </w:rPr>
        <w:t xml:space="preserve">. Pokud zaměstnavatel již předal okresní správě sociálního zabezpečení údaje potřebné pro výpočet dávek a důvod pro poskytování dávky nemocenského pojištění nadále trvá, je povinen předat okresní správě sociálního zabezpečení podklady pro provádění srážek z dávek nemocenského pojištění bez zbytečného odkladu.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firstLine="708"/>
        <w:jc w:val="both"/>
        <w:rPr>
          <w:color w:val="000000"/>
        </w:rPr>
      </w:pPr>
      <w:r>
        <w:rPr>
          <w:color w:val="000000"/>
        </w:rPr>
        <w:t>(7) Pokud zaměstnavatel nemůže z prokazatelných objektivních technických důvodů plnit povinnosti uvedené v odstavci 2 v elektronické podobě, může tak učinit v písemné podobě na předepsaném tiskopise zasláním na adresu určenou okresní správou sociálního zabezpečení; přitom je povinen uvést důvod tohoto postupu. Ustanovení § 61 odst. 5 platí zde obdobně.</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firstLine="708"/>
        <w:jc w:val="both"/>
        <w:rPr>
          <w:color w:val="000000"/>
        </w:rPr>
      </w:pPr>
      <w:r>
        <w:rPr>
          <w:color w:val="000000"/>
        </w:rPr>
        <w:t>(8) Povinnosti uvedené v odstavcích 1 až 7 jsou právnické nebo fyzické osoby, které již nejsou vedeny v registru zaměstnavatelů, povinny plnit též v případě žádostí osob, které byly zaměstnanými osobami a nárok na dávku uplatňují v ochranné lhůtě.</w:t>
      </w:r>
    </w:p>
    <w:p w:rsidR="00344D51" w:rsidRDefault="00344D51" w:rsidP="00344D51">
      <w:pPr>
        <w:pBdr>
          <w:top w:val="nil"/>
          <w:left w:val="nil"/>
          <w:bottom w:val="nil"/>
          <w:right w:val="nil"/>
          <w:between w:val="nil"/>
        </w:pBdr>
        <w:jc w:val="both"/>
        <w:rPr>
          <w:color w:val="000000"/>
        </w:rPr>
      </w:pPr>
      <w:r>
        <w:rPr>
          <w:color w:val="000000"/>
        </w:rPr>
        <w:t>_______________________</w:t>
      </w:r>
    </w:p>
    <w:p w:rsidR="00344D51" w:rsidRDefault="00344D51" w:rsidP="00344D51">
      <w:pPr>
        <w:pBdr>
          <w:top w:val="nil"/>
          <w:left w:val="nil"/>
          <w:bottom w:val="nil"/>
          <w:right w:val="nil"/>
          <w:between w:val="nil"/>
        </w:pBdr>
        <w:jc w:val="both"/>
        <w:rPr>
          <w:color w:val="000000"/>
        </w:rPr>
      </w:pPr>
      <w:r>
        <w:rPr>
          <w:color w:val="000000"/>
          <w:vertAlign w:val="superscript"/>
        </w:rPr>
        <w:t>86)</w:t>
      </w:r>
      <w:r>
        <w:rPr>
          <w:color w:val="000000"/>
        </w:rPr>
        <w:t xml:space="preserve"> § 278 občanského soudního řádu.</w:t>
      </w:r>
    </w:p>
    <w:p w:rsidR="00344D51" w:rsidRDefault="00344D51" w:rsidP="00344D51">
      <w:pPr>
        <w:pBdr>
          <w:top w:val="nil"/>
          <w:left w:val="nil"/>
          <w:bottom w:val="nil"/>
          <w:right w:val="nil"/>
          <w:between w:val="nil"/>
        </w:pBdr>
        <w:jc w:val="both"/>
        <w:rPr>
          <w:color w:val="000000"/>
        </w:rPr>
      </w:pPr>
      <w:r>
        <w:rPr>
          <w:color w:val="000000"/>
          <w:vertAlign w:val="superscript"/>
        </w:rPr>
        <w:t xml:space="preserve">87) </w:t>
      </w:r>
      <w:r>
        <w:rPr>
          <w:color w:val="000000"/>
        </w:rPr>
        <w:t>§ 293 odst. 4 a 5 občanského soudního řádu.“.</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both"/>
        <w:rPr>
          <w:color w:val="000000"/>
        </w:rPr>
      </w:pPr>
      <w:r>
        <w:rPr>
          <w:color w:val="000000"/>
        </w:rPr>
        <w:t>28. § 105 včetně poznámky pod čarou č. 51 zní:</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center"/>
        <w:rPr>
          <w:color w:val="000000"/>
        </w:rPr>
      </w:pPr>
      <w:r>
        <w:rPr>
          <w:color w:val="000000"/>
        </w:rPr>
        <w:t>„§ 105</w:t>
      </w:r>
    </w:p>
    <w:p w:rsidR="00344D51" w:rsidRDefault="00344D51" w:rsidP="00344D51">
      <w:pPr>
        <w:pBdr>
          <w:top w:val="nil"/>
          <w:left w:val="nil"/>
          <w:bottom w:val="nil"/>
          <w:right w:val="nil"/>
          <w:between w:val="nil"/>
        </w:pBdr>
        <w:ind w:left="284"/>
        <w:jc w:val="both"/>
        <w:rPr>
          <w:color w:val="000000"/>
        </w:rPr>
      </w:pPr>
    </w:p>
    <w:p w:rsidR="00344D51" w:rsidRDefault="00344D51" w:rsidP="00344D51">
      <w:pPr>
        <w:pBdr>
          <w:top w:val="nil"/>
          <w:left w:val="nil"/>
          <w:bottom w:val="nil"/>
          <w:right w:val="nil"/>
          <w:between w:val="nil"/>
        </w:pBdr>
        <w:ind w:left="284"/>
        <w:jc w:val="both"/>
        <w:rPr>
          <w:color w:val="000000"/>
        </w:rPr>
      </w:pPr>
      <w:r>
        <w:rPr>
          <w:color w:val="000000"/>
        </w:rPr>
        <w:tab/>
        <w:t xml:space="preserve">(1) Příslušný orgán ochrany veřejného zdraví je povinen na předepsaném tiskopisu potvrdit pro účely výplaty dávek a poskytování náhrady mzdy, platu nebo odměny nebo sníženého platu (snížené odměny) po dobu prvních 14 kalendářních dnů karantény nebo po dobu karantény, kdy pojištěnci náleží započitatelný příjem podle § 16 písm. b) nařízení karantény, její trvání a ukončení a příslušné části tohoto tiskopisu předat pojištěnci a zaslat příslušnému orgánu nemocenského pojištění nejpozději v pracovní den následující po dni, kdy nastala skutečnost zakládající tuto povinnost. Trvá-li karanténa déle než 14 kalendářních dnů, je povinen potvrdit její trvání vždy </w:t>
      </w:r>
      <w:proofErr w:type="gramStart"/>
      <w:r>
        <w:rPr>
          <w:color w:val="000000"/>
        </w:rPr>
        <w:t>ke</w:t>
      </w:r>
      <w:proofErr w:type="gramEnd"/>
      <w:r>
        <w:rPr>
          <w:color w:val="000000"/>
        </w:rPr>
        <w:t xml:space="preserve"> 14. kalendářnímu dni. Ustanovení § 61 odst. 1 písm. t) platí zde obdobně.</w:t>
      </w:r>
    </w:p>
    <w:p w:rsidR="00344D51" w:rsidRDefault="00344D51" w:rsidP="00344D51">
      <w:pPr>
        <w:pBdr>
          <w:top w:val="nil"/>
          <w:left w:val="nil"/>
          <w:bottom w:val="nil"/>
          <w:right w:val="nil"/>
          <w:between w:val="nil"/>
        </w:pBdr>
        <w:ind w:left="284"/>
        <w:jc w:val="both"/>
        <w:rPr>
          <w:color w:val="000000"/>
        </w:rPr>
      </w:pPr>
    </w:p>
    <w:p w:rsidR="00344D51" w:rsidRDefault="00344D51" w:rsidP="00344D51">
      <w:pPr>
        <w:pBdr>
          <w:top w:val="nil"/>
          <w:left w:val="nil"/>
          <w:bottom w:val="nil"/>
          <w:right w:val="nil"/>
          <w:between w:val="nil"/>
        </w:pBdr>
        <w:ind w:left="284" w:firstLine="424"/>
        <w:jc w:val="both"/>
        <w:rPr>
          <w:color w:val="000000"/>
        </w:rPr>
      </w:pPr>
      <w:r>
        <w:rPr>
          <w:color w:val="000000"/>
        </w:rPr>
        <w:t>(2) Ustanovení tohoto zákona týkající se orgánu ochrany veřejného zdraví platí obdobně pro ošetřujícího lékaře, pokud podle zvláštního právního předpisu</w:t>
      </w:r>
      <w:r>
        <w:rPr>
          <w:color w:val="000000"/>
          <w:vertAlign w:val="superscript"/>
        </w:rPr>
        <w:t>51)</w:t>
      </w:r>
      <w:r>
        <w:rPr>
          <w:color w:val="000000"/>
        </w:rPr>
        <w:t xml:space="preserve"> posuzuje nebo nařídil karanténu.</w:t>
      </w:r>
    </w:p>
    <w:p w:rsidR="00344D51" w:rsidRDefault="00344D51" w:rsidP="00344D51">
      <w:pPr>
        <w:pBdr>
          <w:top w:val="nil"/>
          <w:left w:val="nil"/>
          <w:bottom w:val="nil"/>
          <w:right w:val="nil"/>
          <w:between w:val="nil"/>
        </w:pBdr>
        <w:ind w:left="284"/>
        <w:jc w:val="both"/>
        <w:rPr>
          <w:color w:val="000000"/>
        </w:rPr>
      </w:pPr>
      <w:r>
        <w:rPr>
          <w:color w:val="000000"/>
        </w:rPr>
        <w:t>_______________________</w:t>
      </w:r>
    </w:p>
    <w:p w:rsidR="00344D51" w:rsidRDefault="00344D51" w:rsidP="00344D51">
      <w:pPr>
        <w:pBdr>
          <w:top w:val="nil"/>
          <w:left w:val="nil"/>
          <w:bottom w:val="nil"/>
          <w:right w:val="nil"/>
          <w:between w:val="nil"/>
        </w:pBdr>
        <w:ind w:left="284"/>
        <w:jc w:val="both"/>
        <w:rPr>
          <w:color w:val="000000"/>
        </w:rPr>
      </w:pPr>
      <w:r>
        <w:rPr>
          <w:color w:val="000000"/>
        </w:rPr>
        <w:t>51) § 67 odst. 2 zákona č. 258/2000 Sb.“.</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29. V § 109 odst. 7 závěrečné části ustanovení se slova „věta čtvrtá“ nahrazují slovy „a odst. 4“.</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426" w:hanging="426"/>
        <w:jc w:val="both"/>
        <w:rPr>
          <w:color w:val="000000"/>
        </w:rPr>
      </w:pPr>
      <w:r>
        <w:rPr>
          <w:color w:val="000000"/>
        </w:rPr>
        <w:t xml:space="preserve">30. V § 110 odst. 5 se věta třetí nahrazuje větami „Nemocenské se zaměstnanci vyplácí stejným </w:t>
      </w:r>
      <w:r>
        <w:rPr>
          <w:color w:val="000000"/>
        </w:rPr>
        <w:lastRenderedPageBreak/>
        <w:t>způsobem, jakým je zaměstnanci vyplácena mzda, plat nebo odměna, pokud zaměstnanec nepožádá o jiný způsob výplaty nemocenského. Je-li zaměstnanci vyplácena mzda, plat nebo odměna v hotovosti na pracovišti, prostřednictvím držitele poštovní licence do ciziny nebo do ciziny na účet jiného peněžního ústavu, než banky, vyplácí se nemocenské zaměstnanci způsobem, který určí; ustanovení § 111 odst. 2 tím není dotčeno.“.</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both"/>
        <w:rPr>
          <w:color w:val="000000"/>
        </w:rPr>
      </w:pPr>
      <w:r>
        <w:rPr>
          <w:color w:val="000000"/>
        </w:rPr>
        <w:t xml:space="preserve">31. § 111 včetně nadpisu zní: </w:t>
      </w:r>
    </w:p>
    <w:p w:rsidR="00344D51" w:rsidRDefault="00344D51" w:rsidP="00344D51">
      <w:pPr>
        <w:pBdr>
          <w:top w:val="nil"/>
          <w:left w:val="nil"/>
          <w:bottom w:val="nil"/>
          <w:right w:val="nil"/>
          <w:between w:val="nil"/>
        </w:pBdr>
        <w:jc w:val="center"/>
        <w:rPr>
          <w:color w:val="000000"/>
        </w:rPr>
      </w:pPr>
    </w:p>
    <w:p w:rsidR="00344D51" w:rsidRDefault="00344D51" w:rsidP="00344D51">
      <w:pPr>
        <w:pBdr>
          <w:top w:val="nil"/>
          <w:left w:val="nil"/>
          <w:bottom w:val="nil"/>
          <w:right w:val="nil"/>
          <w:between w:val="nil"/>
        </w:pBdr>
        <w:jc w:val="center"/>
        <w:rPr>
          <w:color w:val="000000"/>
        </w:rPr>
      </w:pPr>
      <w:r>
        <w:rPr>
          <w:color w:val="000000"/>
        </w:rPr>
        <w:t>„§ 111</w:t>
      </w:r>
    </w:p>
    <w:p w:rsidR="00344D51" w:rsidRDefault="00344D51" w:rsidP="00344D51">
      <w:pPr>
        <w:pBdr>
          <w:top w:val="nil"/>
          <w:left w:val="nil"/>
          <w:bottom w:val="nil"/>
          <w:right w:val="nil"/>
          <w:between w:val="nil"/>
        </w:pBdr>
        <w:jc w:val="center"/>
        <w:rPr>
          <w:b/>
          <w:color w:val="000000"/>
        </w:rPr>
      </w:pPr>
      <w:r>
        <w:rPr>
          <w:b/>
          <w:color w:val="000000"/>
        </w:rPr>
        <w:t>Výplata dávek do ciziny</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284"/>
        <w:jc w:val="both"/>
        <w:rPr>
          <w:color w:val="000000"/>
        </w:rPr>
      </w:pPr>
      <w:r>
        <w:rPr>
          <w:color w:val="000000"/>
        </w:rPr>
        <w:tab/>
        <w:t>(1) Dávky, s výjimkou nemocenského, se vyplácejí do ciziny na základě žádosti pojištěnce. Nemocenské se vyplácí do ciziny, je-li zaměstnanci do ciziny vyplácena mzda, plat nebo odměna na účet pojištěnce u banky, nebo kdy tak zaměstnanec určí v případech uvedených v § 110 odst. 5.</w:t>
      </w:r>
    </w:p>
    <w:p w:rsidR="00344D51" w:rsidRDefault="00344D51" w:rsidP="00344D51">
      <w:pPr>
        <w:pBdr>
          <w:top w:val="nil"/>
          <w:left w:val="nil"/>
          <w:bottom w:val="nil"/>
          <w:right w:val="nil"/>
          <w:between w:val="nil"/>
        </w:pBdr>
        <w:ind w:left="284"/>
        <w:jc w:val="both"/>
        <w:rPr>
          <w:color w:val="000000"/>
        </w:rPr>
      </w:pPr>
    </w:p>
    <w:p w:rsidR="00344D51" w:rsidRDefault="00344D51" w:rsidP="00344D51">
      <w:pPr>
        <w:pBdr>
          <w:top w:val="nil"/>
          <w:left w:val="nil"/>
          <w:bottom w:val="nil"/>
          <w:right w:val="nil"/>
          <w:between w:val="nil"/>
        </w:pBdr>
        <w:ind w:left="284" w:firstLine="707"/>
        <w:jc w:val="both"/>
        <w:rPr>
          <w:color w:val="000000"/>
        </w:rPr>
      </w:pPr>
      <w:r>
        <w:rPr>
          <w:color w:val="000000"/>
        </w:rPr>
        <w:t>(2) Dávky se vyplácejí do ciziny jen na účet pojištěnce u banky a za úhradu nákladů této výplaty; orgán nemocenského pojištění, který dávku do ciziny vyplácí, je povinen zveřejnit způsob stanovení těchto nákladů.“.</w:t>
      </w:r>
    </w:p>
    <w:p w:rsidR="00344D51" w:rsidRDefault="00344D51" w:rsidP="00344D51">
      <w:pPr>
        <w:jc w:val="both"/>
      </w:pPr>
    </w:p>
    <w:p w:rsidR="00344D51" w:rsidRDefault="00344D51" w:rsidP="00344D51">
      <w:pPr>
        <w:jc w:val="both"/>
      </w:pPr>
      <w:r>
        <w:t>32. V § 116 se za odstavec 6 vkládají nové odstavce 7 až 9, které znějí:</w:t>
      </w:r>
    </w:p>
    <w:p w:rsidR="00344D51" w:rsidRDefault="00344D51" w:rsidP="00344D51">
      <w:pPr>
        <w:ind w:firstLine="426"/>
        <w:jc w:val="both"/>
      </w:pPr>
    </w:p>
    <w:p w:rsidR="00344D51" w:rsidRDefault="00344D51" w:rsidP="00344D51">
      <w:pPr>
        <w:ind w:left="426" w:firstLine="281"/>
        <w:jc w:val="both"/>
      </w:pPr>
      <w:r>
        <w:t>„(7) Orgány nemocenského pojištění sdělují zaměstnavatelům na jejich žádost neprodleně,</w:t>
      </w:r>
    </w:p>
    <w:p w:rsidR="00344D51" w:rsidRDefault="00344D51" w:rsidP="00344D51">
      <w:pPr>
        <w:ind w:left="426" w:firstLine="141"/>
        <w:jc w:val="both"/>
      </w:pPr>
    </w:p>
    <w:p w:rsidR="00344D51" w:rsidRDefault="00344D51" w:rsidP="00344D51">
      <w:pPr>
        <w:ind w:left="426" w:hanging="142"/>
        <w:jc w:val="both"/>
      </w:pPr>
      <w:r>
        <w:t>a) že obdržely rozhodnutí o tom, že zaměstnanec, který je evidován v registru pojištěnců, byl uznán dočasně práce neschopným k zaměstnání u zaměstnavatele, číslo rozhodnutí o dočasné pracovní neschopnosti, datum vzniku dočasné pracovní neschopnosti, rozhodnutí o ukončení dočasné pracovní neschopnosti a datum ukončení dočasné pracovní neschopnosti tohoto zaměstnance,</w:t>
      </w:r>
    </w:p>
    <w:p w:rsidR="00344D51" w:rsidRDefault="00344D51" w:rsidP="00344D51">
      <w:pPr>
        <w:ind w:left="426" w:hanging="142"/>
        <w:jc w:val="both"/>
      </w:pPr>
    </w:p>
    <w:p w:rsidR="00344D51" w:rsidRDefault="00344D51" w:rsidP="00344D51">
      <w:pPr>
        <w:ind w:left="426" w:hanging="142"/>
        <w:jc w:val="both"/>
      </w:pPr>
      <w:r>
        <w:t>b) zda v rozhodnutí o vzniku dočasné pracovní neschopnosti ošetřující lékař vyznačil, že zaměstnanec uvádí nebo je podezření, že došlo k pracovnímu úrazu, úrazu zaviněnému jinou osobou nebo k požití alkoholu nebo zneužití omamných nebo psychotropních látek,</w:t>
      </w:r>
    </w:p>
    <w:p w:rsidR="00344D51" w:rsidRDefault="00344D51" w:rsidP="00344D51">
      <w:pPr>
        <w:ind w:left="426" w:hanging="142"/>
        <w:jc w:val="both"/>
      </w:pPr>
    </w:p>
    <w:p w:rsidR="00344D51" w:rsidRDefault="00344D51" w:rsidP="00344D51">
      <w:pPr>
        <w:ind w:left="426" w:hanging="142"/>
        <w:jc w:val="both"/>
      </w:pPr>
      <w:r>
        <w:t xml:space="preserve">c) místo pobytu zaměstnance a rozsah a dobu povolených vycházek v období prvních 14 kalendářních dnů dočasné pracovní neschopnosti, popřípadě náleží-li zaměstnanci po uplynutí tohoto období v době dočasné pracovní neschopnosti nadále započitatelný příjem [§ 16 písm. b)], také v období, po které mu v době dočasné pracovní neschopnosti náleží tento příjem, </w:t>
      </w:r>
    </w:p>
    <w:p w:rsidR="00344D51" w:rsidRDefault="00344D51" w:rsidP="00344D51">
      <w:pPr>
        <w:ind w:left="426" w:hanging="142"/>
        <w:jc w:val="both"/>
      </w:pPr>
    </w:p>
    <w:p w:rsidR="00344D51" w:rsidRDefault="00344D51" w:rsidP="00344D51">
      <w:pPr>
        <w:ind w:left="426" w:hanging="142"/>
        <w:jc w:val="both"/>
      </w:pPr>
      <w:r>
        <w:t>d) jméno, příjmení a adresu pracoviště ošetřujícího lékaře, název a adresu pracoviště poskytovatele zdravotních služeb, který vydal rozhodnutí o vzniku nebo o ukončení dočasné pracovní neschopnosti nebo jméno, příjmení a adresu pracoviště ošetřujícího lékaře, název a adresu pracoviště poskytovatele zdravotních služeb, který převzal dočasně práce neschopného zaměstnance do své péče.</w:t>
      </w:r>
    </w:p>
    <w:p w:rsidR="00344D51" w:rsidRDefault="00344D51" w:rsidP="00344D51">
      <w:pPr>
        <w:ind w:left="426" w:firstLine="141"/>
        <w:jc w:val="both"/>
      </w:pPr>
    </w:p>
    <w:p w:rsidR="00344D51" w:rsidRDefault="00344D51" w:rsidP="00344D51">
      <w:pPr>
        <w:ind w:left="426" w:firstLine="281"/>
        <w:jc w:val="both"/>
      </w:pPr>
      <w:r>
        <w:t xml:space="preserve">(8) Údaje podle odstavce 7 sdělují orgány nemocenského pojištění zaměstnavateli i po skončení zaměstnání jeho zaměstnance, a to pouze v rozsahu, který se vztahuje k době trvání zaměstnání, pro které byl tento zaměstnanec uznán dočasně práce neschopným. Povinnost orgánů nemocenského pojištění sdělovat zaměstnavateli údaje podle odstavce 7 zaniká uplynutím 3 let ode dne ukončení dočasné pracovní neschopnosti zaměstnance, k níž se požadované údaje vztahují. </w:t>
      </w:r>
    </w:p>
    <w:p w:rsidR="00344D51" w:rsidRDefault="00344D51" w:rsidP="00344D51">
      <w:pPr>
        <w:ind w:left="426" w:firstLine="141"/>
        <w:jc w:val="both"/>
      </w:pPr>
    </w:p>
    <w:p w:rsidR="00344D51" w:rsidRDefault="00344D51" w:rsidP="00344D51">
      <w:pPr>
        <w:ind w:left="426" w:firstLine="281"/>
        <w:jc w:val="both"/>
      </w:pPr>
      <w:r>
        <w:t xml:space="preserve">(9) Žádost podle odstavce 7 zaměstnavatel podává v elektronické podobě, a to způsobem stanoveným orgánem nemocenského pojištění, který je uveden na jeho internetových stránkách. </w:t>
      </w:r>
      <w:r>
        <w:lastRenderedPageBreak/>
        <w:t>Orgán nemocenského pojištění sděluje údaje podle odstavce 7 v elektronické podobě způsobem umožňujícím dálkový přístup.“.</w:t>
      </w:r>
    </w:p>
    <w:p w:rsidR="00344D51" w:rsidRDefault="00344D51" w:rsidP="00344D51">
      <w:pPr>
        <w:ind w:firstLine="426"/>
        <w:jc w:val="both"/>
      </w:pPr>
    </w:p>
    <w:p w:rsidR="00344D51" w:rsidRDefault="00344D51" w:rsidP="00344D51">
      <w:pPr>
        <w:ind w:firstLine="426"/>
        <w:jc w:val="both"/>
      </w:pPr>
      <w:r>
        <w:t>Dosavadní odstavce 7 a 8 se označují jako odstavce 10 a 11.</w:t>
      </w:r>
    </w:p>
    <w:p w:rsidR="00344D51" w:rsidRDefault="00344D51" w:rsidP="00344D51">
      <w:pPr>
        <w:jc w:val="both"/>
      </w:pPr>
    </w:p>
    <w:p w:rsidR="00344D51" w:rsidRDefault="00344D51" w:rsidP="00344D51">
      <w:pPr>
        <w:jc w:val="both"/>
      </w:pPr>
      <w:r>
        <w:t xml:space="preserve">33. V § 116 odst. 11 se číslo „7“ nahrazuje číslem „10“. </w:t>
      </w:r>
    </w:p>
    <w:p w:rsidR="00344D51" w:rsidRDefault="00344D51" w:rsidP="00344D51">
      <w:pPr>
        <w:pBdr>
          <w:top w:val="nil"/>
          <w:left w:val="nil"/>
          <w:bottom w:val="nil"/>
          <w:right w:val="nil"/>
          <w:between w:val="nil"/>
        </w:pBdr>
        <w:jc w:val="both"/>
        <w:rPr>
          <w:b/>
          <w:color w:val="FF0000"/>
        </w:rPr>
      </w:pPr>
    </w:p>
    <w:p w:rsidR="00344D51" w:rsidRDefault="00344D51" w:rsidP="00344D51">
      <w:pPr>
        <w:pBdr>
          <w:top w:val="nil"/>
          <w:left w:val="nil"/>
          <w:bottom w:val="nil"/>
          <w:right w:val="nil"/>
          <w:between w:val="nil"/>
        </w:pBdr>
        <w:jc w:val="both"/>
        <w:rPr>
          <w:color w:val="000000"/>
        </w:rPr>
      </w:pPr>
      <w:r>
        <w:rPr>
          <w:color w:val="000000"/>
        </w:rPr>
        <w:t xml:space="preserve">34. Za § 116 se vkládá nový § 116a, který včetně nadpisu zní: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center"/>
        <w:rPr>
          <w:color w:val="000000"/>
        </w:rPr>
      </w:pPr>
      <w:r>
        <w:rPr>
          <w:color w:val="000000"/>
        </w:rPr>
        <w:t>„§116a</w:t>
      </w:r>
    </w:p>
    <w:p w:rsidR="00344D51" w:rsidRDefault="00344D51" w:rsidP="00344D51">
      <w:pPr>
        <w:pBdr>
          <w:top w:val="nil"/>
          <w:left w:val="nil"/>
          <w:bottom w:val="nil"/>
          <w:right w:val="nil"/>
          <w:between w:val="nil"/>
        </w:pBdr>
        <w:jc w:val="center"/>
        <w:rPr>
          <w:b/>
          <w:color w:val="000000"/>
        </w:rPr>
      </w:pPr>
      <w:r>
        <w:rPr>
          <w:b/>
          <w:color w:val="000000"/>
        </w:rPr>
        <w:t>Oznamování vzniku dočasných pracovních neschopností zaměstnanců</w:t>
      </w:r>
    </w:p>
    <w:p w:rsidR="00344D51" w:rsidRDefault="00344D51" w:rsidP="00344D51">
      <w:pPr>
        <w:pBdr>
          <w:top w:val="nil"/>
          <w:left w:val="nil"/>
          <w:bottom w:val="nil"/>
          <w:right w:val="nil"/>
          <w:between w:val="nil"/>
        </w:pBdr>
        <w:ind w:firstLine="708"/>
        <w:jc w:val="both"/>
        <w:rPr>
          <w:color w:val="000000"/>
        </w:rPr>
      </w:pPr>
    </w:p>
    <w:p w:rsidR="00344D51" w:rsidRDefault="00344D51" w:rsidP="00344D51">
      <w:pPr>
        <w:pBdr>
          <w:top w:val="nil"/>
          <w:left w:val="nil"/>
          <w:bottom w:val="nil"/>
          <w:right w:val="nil"/>
          <w:between w:val="nil"/>
        </w:pBdr>
        <w:ind w:left="284" w:firstLine="424"/>
        <w:jc w:val="both"/>
        <w:rPr>
          <w:color w:val="000000"/>
        </w:rPr>
      </w:pPr>
      <w:r>
        <w:rPr>
          <w:color w:val="000000"/>
        </w:rPr>
        <w:t>(1) Česká správa sociálního zabezpečení na žádost zaměstnavatele neprodleně zasílá zaměstnavateli informaci o tom, že ošetřující lékař v rozhodnutí o vzniku dočasné pracovní neschopnosti uvedl, že zaměstnanec nemůže vykonávat zaměstnání [§ 3 písm. g)] pro tohoto zaměstnavatele, číslo rozhodnutí a datum vzniku dočasné pracovní neschopnosti. Česká správa sociálního zabezpečení zasílá informaci podle věty první v elektronické podobě způsobem, který zaručuje ochranu osobních údajů.</w:t>
      </w:r>
    </w:p>
    <w:p w:rsidR="00344D51" w:rsidRDefault="00344D51" w:rsidP="00344D51">
      <w:pPr>
        <w:pBdr>
          <w:top w:val="nil"/>
          <w:left w:val="nil"/>
          <w:bottom w:val="nil"/>
          <w:right w:val="nil"/>
          <w:between w:val="nil"/>
        </w:pBdr>
        <w:ind w:left="284" w:firstLine="424"/>
        <w:jc w:val="both"/>
        <w:rPr>
          <w:color w:val="000000"/>
        </w:rPr>
      </w:pPr>
    </w:p>
    <w:p w:rsidR="00344D51" w:rsidRDefault="00344D51" w:rsidP="00344D51">
      <w:pPr>
        <w:pBdr>
          <w:top w:val="nil"/>
          <w:left w:val="nil"/>
          <w:bottom w:val="nil"/>
          <w:right w:val="nil"/>
          <w:between w:val="nil"/>
        </w:pBdr>
        <w:ind w:left="284" w:firstLine="424"/>
        <w:jc w:val="both"/>
        <w:rPr>
          <w:color w:val="000000"/>
        </w:rPr>
      </w:pPr>
      <w:r>
        <w:rPr>
          <w:color w:val="000000"/>
        </w:rPr>
        <w:t>(2) Žádost podle odstavce 1 zaměstnavatel podává v elektronické podobě na předepsaném tiskopise způsobem určeným Českou správou sociálního zabezpečení; v žádosti uvede způsob, kterým mají být informace o vzniku dočasné pracovní neschopnosti zaměstnanců zasílány. Žádost o zasílání informací podle odstavce 1 se považuje za žádost podanou podle § 160 odst. 3. V žádosti může zaměstnavatel vymezit délku období, za které mu mají být informace podle odstavce 1 zasílány.“.</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both"/>
        <w:rPr>
          <w:color w:val="000000"/>
        </w:rPr>
      </w:pPr>
      <w:r>
        <w:rPr>
          <w:color w:val="000000"/>
        </w:rPr>
        <w:t xml:space="preserve">35. V § 122 odst. 3 se za písmeno m) vkládá nové písmeno n), které zní: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426" w:hanging="426"/>
        <w:jc w:val="both"/>
        <w:rPr>
          <w:b/>
          <w:color w:val="FF0000"/>
        </w:rPr>
      </w:pPr>
      <w:r>
        <w:rPr>
          <w:color w:val="000000"/>
        </w:rPr>
        <w:t>„n) údaje o dočasné pracovní neschopnosti a karanténě v rozsahu podle § 116 odst. 7, a dále statistickou značku diagnózy, skutečnost, že ke vzniku dočasné pracovní neschopnosti došlo v důsledku úrazu, místo pobytu dočasně práce neschopného pojištěnce a rozsah a dobu povolených vycházek v době dočasné pracovní neschopnosti v období od patnáctého kalendářního dne dočasné pracovní neschopnosti, popřípadě po skončení období, po které náleží v době dočasné pracovní neschopnosti nadále započitatelný příjem [§ 16 písm. b)],  název a adresu pracoviště poskytovatele zdravotních služeb, který pojištěnci povolil změnu pobytu v době dočasné pracovní neschopnosti, povolil vycházky nebo změnu jejich rozsahu a doby, není-li tento poskytovatel zdravotních služeb zároveň ošetřujícím lékařem zaměstnance, údaje o udělení nebo neudělení předchozího souhlasu ošetřujícímu lékaři v případech uvedených v § 56 odst. 3 věta třetí a odst. 6 a § 57 odst. 3 a 5, údaj o tom, že pojištěnci byla nařízena karanténa, číslo rozhodnutí o nařízení karantény, datum nařízení karantény, dobu trvání karantény, důvod karantény, rozhodnutí o ukončení karantény a datum ukončení karantény a jméno, příjmení a adresu pracoviště orgánu nebo ošetřujícího lékaře, který rozhodl o nařízení nebo ukončení karantény nebo potvrdil její trvání,“.</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firstLine="284"/>
        <w:jc w:val="both"/>
        <w:rPr>
          <w:color w:val="000000"/>
        </w:rPr>
      </w:pPr>
      <w:r>
        <w:rPr>
          <w:color w:val="000000"/>
        </w:rPr>
        <w:t xml:space="preserve">Dosavadní písmena n) až x) se označují jako písmena o) až y). </w:t>
      </w:r>
    </w:p>
    <w:p w:rsidR="00344D51" w:rsidRDefault="00344D51" w:rsidP="00344D51">
      <w:pPr>
        <w:pBdr>
          <w:top w:val="nil"/>
          <w:left w:val="nil"/>
          <w:bottom w:val="nil"/>
          <w:right w:val="nil"/>
          <w:between w:val="nil"/>
        </w:pBdr>
        <w:ind w:firstLine="284"/>
        <w:jc w:val="both"/>
        <w:rPr>
          <w:color w:val="000000"/>
        </w:rPr>
      </w:pPr>
    </w:p>
    <w:p w:rsidR="00344D51" w:rsidRDefault="00344D51" w:rsidP="00344D51">
      <w:pPr>
        <w:pBdr>
          <w:top w:val="nil"/>
          <w:left w:val="nil"/>
          <w:bottom w:val="nil"/>
          <w:right w:val="nil"/>
          <w:between w:val="nil"/>
        </w:pBdr>
        <w:jc w:val="both"/>
        <w:rPr>
          <w:color w:val="000000"/>
        </w:rPr>
      </w:pPr>
      <w:r>
        <w:rPr>
          <w:color w:val="000000"/>
        </w:rPr>
        <w:t xml:space="preserve">36. V § 122a odstavec 1 zní: </w:t>
      </w:r>
    </w:p>
    <w:p w:rsidR="00344D51" w:rsidRDefault="00344D51" w:rsidP="00344D51">
      <w:pPr>
        <w:pBdr>
          <w:top w:val="nil"/>
          <w:left w:val="nil"/>
          <w:bottom w:val="nil"/>
          <w:right w:val="nil"/>
          <w:between w:val="nil"/>
        </w:pBdr>
        <w:ind w:firstLine="426"/>
        <w:jc w:val="both"/>
        <w:rPr>
          <w:color w:val="000000"/>
        </w:rPr>
      </w:pPr>
    </w:p>
    <w:p w:rsidR="00344D51" w:rsidRDefault="00344D51" w:rsidP="00344D51">
      <w:pPr>
        <w:pBdr>
          <w:top w:val="nil"/>
          <w:left w:val="nil"/>
          <w:bottom w:val="nil"/>
          <w:right w:val="nil"/>
          <w:between w:val="nil"/>
        </w:pBdr>
        <w:ind w:left="284" w:firstLine="141"/>
        <w:jc w:val="both"/>
        <w:rPr>
          <w:color w:val="000000"/>
        </w:rPr>
      </w:pPr>
      <w:r>
        <w:rPr>
          <w:color w:val="000000"/>
        </w:rPr>
        <w:tab/>
        <w:t>„(1) Přístup do registru pojištěnců, a to i způsobem umožňujícím dálkový přístup, má též</w:t>
      </w:r>
    </w:p>
    <w:p w:rsidR="00344D51" w:rsidRDefault="00344D51" w:rsidP="00344D51">
      <w:pPr>
        <w:pBdr>
          <w:top w:val="nil"/>
          <w:left w:val="nil"/>
          <w:bottom w:val="nil"/>
          <w:right w:val="nil"/>
          <w:between w:val="nil"/>
        </w:pBdr>
        <w:ind w:left="426" w:hanging="142"/>
        <w:jc w:val="both"/>
        <w:rPr>
          <w:color w:val="000000"/>
        </w:rPr>
      </w:pPr>
      <w:r>
        <w:rPr>
          <w:color w:val="000000"/>
        </w:rPr>
        <w:t xml:space="preserve">a) poskytovatel zdravotních služeb, jde-li o údaje uvedené v § 122 odst. 3 písm. a) až l) a s) až u) a údaje uvedené v § 122 odst. 3 písm. n) včetně statistické značky diagnózy, které se týkají pojištěnce, </w:t>
      </w:r>
    </w:p>
    <w:p w:rsidR="00344D51" w:rsidRDefault="00344D51" w:rsidP="00344D51">
      <w:pPr>
        <w:pBdr>
          <w:top w:val="nil"/>
          <w:left w:val="nil"/>
          <w:bottom w:val="nil"/>
          <w:right w:val="nil"/>
          <w:between w:val="nil"/>
        </w:pBdr>
        <w:ind w:left="426"/>
        <w:jc w:val="both"/>
        <w:rPr>
          <w:color w:val="000000"/>
        </w:rPr>
      </w:pPr>
      <w:r>
        <w:rPr>
          <w:color w:val="000000"/>
        </w:rPr>
        <w:lastRenderedPageBreak/>
        <w:t>1. jehož dočasnou pracovní neschopnost posuzuje, nebo</w:t>
      </w:r>
    </w:p>
    <w:p w:rsidR="00344D51" w:rsidRDefault="00344D51" w:rsidP="00344D51">
      <w:pPr>
        <w:pBdr>
          <w:top w:val="nil"/>
          <w:left w:val="nil"/>
          <w:bottom w:val="nil"/>
          <w:right w:val="nil"/>
          <w:between w:val="nil"/>
        </w:pBdr>
        <w:ind w:left="709" w:hanging="283"/>
        <w:jc w:val="both"/>
        <w:rPr>
          <w:color w:val="000000"/>
        </w:rPr>
      </w:pPr>
      <w:r>
        <w:rPr>
          <w:color w:val="000000"/>
        </w:rPr>
        <w:t xml:space="preserve">2. o jehož předchozích dočasných pracovních neschopnostech rozhodoval, nebo jejichž trvání potvrzoval, </w:t>
      </w:r>
    </w:p>
    <w:p w:rsidR="00344D51" w:rsidRDefault="00344D51" w:rsidP="00344D51">
      <w:pPr>
        <w:pBdr>
          <w:top w:val="nil"/>
          <w:left w:val="nil"/>
          <w:bottom w:val="nil"/>
          <w:right w:val="nil"/>
          <w:between w:val="nil"/>
        </w:pBdr>
        <w:ind w:left="426" w:hanging="142"/>
        <w:jc w:val="both"/>
        <w:rPr>
          <w:color w:val="000000"/>
        </w:rPr>
      </w:pPr>
    </w:p>
    <w:p w:rsidR="00344D51" w:rsidRDefault="00344D51" w:rsidP="00344D51">
      <w:pPr>
        <w:pBdr>
          <w:top w:val="nil"/>
          <w:left w:val="nil"/>
          <w:bottom w:val="nil"/>
          <w:right w:val="nil"/>
          <w:between w:val="nil"/>
        </w:pBdr>
        <w:tabs>
          <w:tab w:val="left" w:pos="426"/>
        </w:tabs>
        <w:ind w:left="426" w:hanging="142"/>
        <w:jc w:val="both"/>
        <w:rPr>
          <w:color w:val="000000"/>
        </w:rPr>
      </w:pPr>
      <w:r>
        <w:rPr>
          <w:color w:val="000000"/>
        </w:rPr>
        <w:t xml:space="preserve">b) orgán ochrany veřejného zdraví, jde-li o údaje uvedené v § 122 odst. 3 písm. a) až l) a s), až u) a údaje o karanténě uvedené v § 122 odst. 3 písm. n), s výjimkou statistické značky diagnózy, které se týkají pojištěnce, </w:t>
      </w:r>
    </w:p>
    <w:p w:rsidR="00344D51" w:rsidRDefault="00344D51" w:rsidP="00344D51">
      <w:pPr>
        <w:pBdr>
          <w:top w:val="nil"/>
          <w:left w:val="nil"/>
          <w:bottom w:val="nil"/>
          <w:right w:val="nil"/>
          <w:between w:val="nil"/>
        </w:pBdr>
        <w:ind w:left="284" w:firstLine="283"/>
        <w:jc w:val="both"/>
        <w:rPr>
          <w:color w:val="000000"/>
        </w:rPr>
      </w:pPr>
      <w:r>
        <w:rPr>
          <w:color w:val="000000"/>
        </w:rPr>
        <w:t>1. o jehož karanténě rozhoduje, nebo</w:t>
      </w:r>
    </w:p>
    <w:p w:rsidR="00344D51" w:rsidRDefault="00344D51" w:rsidP="00344D51">
      <w:pPr>
        <w:pBdr>
          <w:top w:val="nil"/>
          <w:left w:val="nil"/>
          <w:bottom w:val="nil"/>
          <w:right w:val="nil"/>
          <w:between w:val="nil"/>
        </w:pBdr>
        <w:ind w:left="284" w:firstLine="283"/>
        <w:jc w:val="both"/>
        <w:rPr>
          <w:color w:val="000000"/>
        </w:rPr>
      </w:pPr>
      <w:r>
        <w:rPr>
          <w:color w:val="000000"/>
        </w:rPr>
        <w:t>2. o jehož předchozích karanténách rozhodoval nebo jejichž trvání potvrzoval;</w:t>
      </w:r>
    </w:p>
    <w:p w:rsidR="00344D51" w:rsidRDefault="00344D51" w:rsidP="00344D51">
      <w:pPr>
        <w:pBdr>
          <w:top w:val="nil"/>
          <w:left w:val="nil"/>
          <w:bottom w:val="nil"/>
          <w:right w:val="nil"/>
          <w:between w:val="nil"/>
        </w:pBdr>
        <w:ind w:firstLine="283"/>
        <w:jc w:val="both"/>
        <w:rPr>
          <w:color w:val="000000"/>
        </w:rPr>
      </w:pPr>
    </w:p>
    <w:p w:rsidR="00344D51" w:rsidRDefault="00344D51" w:rsidP="00344D51">
      <w:pPr>
        <w:pBdr>
          <w:top w:val="nil"/>
          <w:left w:val="nil"/>
          <w:bottom w:val="nil"/>
          <w:right w:val="nil"/>
          <w:between w:val="nil"/>
        </w:pBdr>
        <w:ind w:left="284"/>
        <w:jc w:val="both"/>
        <w:rPr>
          <w:color w:val="000000"/>
        </w:rPr>
      </w:pPr>
      <w:r>
        <w:rPr>
          <w:color w:val="000000"/>
        </w:rPr>
        <w:t>údaje uvedené v § 122 odst. 3 písm. f) až l), n) a s) až u) se poskytují za období 3 let přede dnem, v němž poskytovatel zdravotních služeb nebo orgán ochrany veřejného zdraví příslušný údaj z registru pojištěnců zjišťuje.“.</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37. V § 128 odst. 2 písm. a) se slova „a v době od 1. ledna 2012 do 31. prosince 2013 v období prvních 21 kalendářních dnů dočasné pracovní neschopnosti“ zrušují.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both"/>
        <w:rPr>
          <w:color w:val="000000"/>
        </w:rPr>
      </w:pPr>
      <w:r>
        <w:rPr>
          <w:color w:val="000000"/>
        </w:rPr>
        <w:t>38. V § 131 odst. 1 písm. h) se slova „věty první“ nahrazují slovy „nebo 2“.</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both"/>
        <w:rPr>
          <w:color w:val="000000"/>
        </w:rPr>
      </w:pPr>
      <w:r>
        <w:rPr>
          <w:color w:val="000000"/>
        </w:rPr>
        <w:t xml:space="preserve">39. V § 131 odst. 1 písm. i) se slova „věty první a druhé“ nahrazují </w:t>
      </w:r>
      <w:proofErr w:type="gramStart"/>
      <w:r>
        <w:rPr>
          <w:color w:val="000000"/>
        </w:rPr>
        <w:t>slovy „ , 2, 3 nebo</w:t>
      </w:r>
      <w:proofErr w:type="gramEnd"/>
      <w:r>
        <w:rPr>
          <w:color w:val="000000"/>
        </w:rPr>
        <w:t xml:space="preserve"> 7“.</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40. V § 131 odst. 1 písm. j) se slova „ odst. 1 věty čtvrté nebo šesté“ nahrazují slovy „odst. 4, 5 nebo 6“.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41. V § 138 odst. 1 písm. b) se za text „písm. e)“ vkládají slova „a odst. 2 až 4“ a slova „věty druhé“ se nahrazují slovy „odst. 2“. </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42. V § 138 odst. 1 se na konci písmene d) doplňují slova „a odst. 2 až 4“.</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43. V § 138 odst. 1 se na konci písmene f) doplňují slova „a odst. 2 až 4“.</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44. V § 138 odst. 1 se na konci písmene g) doplňují slova „a odst. 2 až 4“.</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45. V § 138 odst. 1 písm. i) a j) se slovo „písemného“ zrušuje.</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46. V § 138 odst. 1 písm. m) se slova „nejpozději následující pracovní den“ zrušují a na konci písmene m) se doplňují slova „a odst. 2 až 4“.</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47. V § 138 odst. 1 písm. n) se slova „nejpozději druhý den po propuštění pojištěnce“ zrušují a na konci textu písmene n) se doplňují slova „podle § 61 odst. 2 až 4“.</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48. V § 138a odst. 1 písm. c) se slovo „písemný“ zrušuje.</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49. V 138a odst. 1 písm. i) se za slova „§ 61 odst. 1 písm. j)“ vkládají slova a odst. 2 až 4“.</w:t>
      </w:r>
    </w:p>
    <w:p w:rsidR="00344D51" w:rsidRDefault="00344D51" w:rsidP="00344D51">
      <w:pPr>
        <w:pBdr>
          <w:top w:val="nil"/>
          <w:left w:val="nil"/>
          <w:bottom w:val="nil"/>
          <w:right w:val="nil"/>
          <w:between w:val="nil"/>
        </w:pBdr>
        <w:jc w:val="both"/>
        <w:rPr>
          <w:color w:val="E36C09"/>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50. V § 155 odst. 2 se slova „toho, kdo o souhlas požádal, a v případě souhlasu podle § 56 odst. 3 a 6 též“  a slova „nebo pojištěnce“ zrušují.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51. V § 162 odst. 2 písmena a) a b) znějí:</w:t>
      </w:r>
    </w:p>
    <w:p w:rsidR="00344D51" w:rsidRDefault="00344D51" w:rsidP="00344D51">
      <w:pPr>
        <w:pBdr>
          <w:top w:val="nil"/>
          <w:left w:val="nil"/>
          <w:bottom w:val="nil"/>
          <w:right w:val="nil"/>
          <w:between w:val="nil"/>
        </w:pBdr>
        <w:ind w:left="426" w:hanging="284"/>
        <w:jc w:val="both"/>
        <w:rPr>
          <w:color w:val="000000"/>
        </w:rPr>
      </w:pPr>
      <w:r>
        <w:rPr>
          <w:color w:val="000000"/>
        </w:rPr>
        <w:t>„a)</w:t>
      </w:r>
      <w:r>
        <w:rPr>
          <w:rFonts w:ascii="Arial" w:eastAsia="Arial" w:hAnsi="Arial" w:cs="Arial"/>
          <w:color w:val="000000"/>
          <w:sz w:val="22"/>
          <w:szCs w:val="22"/>
        </w:rPr>
        <w:t xml:space="preserve"> </w:t>
      </w:r>
      <w:r>
        <w:rPr>
          <w:color w:val="000000"/>
        </w:rPr>
        <w:t xml:space="preserve">v elektronické podobě zasláním na elektronickou adresu určenou orgánem nemocenského pojištění nebo do určené datové schránky orgánu nemocenského pojištění; podání nebo jiný úkon lze v elektronické podobě učinit pouze ve formě datové zprávy, a to ve formátu, struktuře a tvaru </w:t>
      </w:r>
      <w:r>
        <w:rPr>
          <w:color w:val="000000"/>
        </w:rPr>
        <w:lastRenderedPageBreak/>
        <w:t>určeném příslušným orgánem nemocenského pojištění. Nesplňuje-li podání nebo jiný úkon tyto podmínky, nepřihlíží se k němu; orgán nemocenského pojištění je povinen upozornit toho, kdo učinil podání nebo jiný úkon v elektronické podobě, které nesplňuje tyto podmínky, na tuto skutečnost a na to, že se k tomuto podání nebo jinému úkonu nepřihlíží. Orgán nemocenského pojištění může určit pro zasílání podání nebo jiného úkonu elektronickou adresu jiného než příslušného orgánu nemocenského pojištění jen se souhlasem orgánu nemocenského pojištění, na jehož elektronickou adresu mají být tato podání nebo jiné úkony zasílány, nebo</w:t>
      </w:r>
    </w:p>
    <w:p w:rsidR="00344D51" w:rsidRDefault="00344D51" w:rsidP="00344D51">
      <w:pPr>
        <w:pBdr>
          <w:top w:val="nil"/>
          <w:left w:val="nil"/>
          <w:bottom w:val="nil"/>
          <w:right w:val="nil"/>
          <w:between w:val="nil"/>
        </w:pBdr>
        <w:ind w:left="426" w:hanging="284"/>
        <w:jc w:val="both"/>
        <w:rPr>
          <w:color w:val="000000"/>
        </w:rPr>
      </w:pPr>
    </w:p>
    <w:p w:rsidR="00344D51" w:rsidRDefault="00344D51" w:rsidP="00344D51">
      <w:pPr>
        <w:pBdr>
          <w:top w:val="nil"/>
          <w:left w:val="nil"/>
          <w:bottom w:val="nil"/>
          <w:right w:val="nil"/>
          <w:between w:val="nil"/>
        </w:pBdr>
        <w:ind w:left="426" w:hanging="284"/>
        <w:jc w:val="both"/>
        <w:rPr>
          <w:color w:val="000000"/>
        </w:rPr>
      </w:pPr>
      <w:r>
        <w:rPr>
          <w:color w:val="000000"/>
        </w:rPr>
        <w:t>b) písemně na předepsaném tiskopisu nebo na produktu výpočetní techniky, který je co do údajů, formy a formátu shodný s předepsaným tiskopisem. Písemná podání na předepsaném tiskopise týkající se dočasné pracovní neschopnosti ošetřující lékař zasílá na adresu určenou orgánem nemocenského pojištění.;</w:t>
      </w:r>
      <w:r>
        <w:rPr>
          <w:rFonts w:ascii="Arial" w:eastAsia="Arial" w:hAnsi="Arial" w:cs="Arial"/>
          <w:color w:val="000000"/>
          <w:sz w:val="22"/>
          <w:szCs w:val="22"/>
        </w:rPr>
        <w:t xml:space="preserve"> </w:t>
      </w:r>
      <w:r>
        <w:rPr>
          <w:color w:val="000000"/>
        </w:rPr>
        <w:t xml:space="preserve">to platí obdobně pro zasílání písemných podání týkajících se karantény orgánem ochrany veřejného zdraví nebo ošetřujícím lékařem. Orgán nemocenského pojištění může určit pro zasílání písemných podání na předepsaném tiskopise adresu jiného než příslušného orgánu nemocenského pojištění jen se souhlasem orgánu nemocenského pojištění, na jehož adresu mají být podání zasílána.“.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52. V § 162 odst. 2 písm. a) větě první se slova „určené datové schránky orgánu“ nahrazují slovy „datové schránky určené orgánem“, a ve větě druhé se za slova „jiného úkonu elektronickou adresu“ vkládají slova „nebo datovou schránku“ a za slova „na jehož elektronickou adresu“ se vkládají slova „nebo do jehož datové schránky“.</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both"/>
        <w:rPr>
          <w:color w:val="000000"/>
        </w:rPr>
      </w:pPr>
      <w:r>
        <w:rPr>
          <w:color w:val="000000"/>
        </w:rPr>
        <w:t xml:space="preserve">53. V § 162 odst. 3 písmeno b) zní: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709" w:hanging="425"/>
        <w:jc w:val="both"/>
        <w:rPr>
          <w:color w:val="000000"/>
        </w:rPr>
      </w:pPr>
      <w:r>
        <w:rPr>
          <w:color w:val="000000"/>
        </w:rPr>
        <w:t>„b) elektronickou adresu své podatelny, elektronickou adresu určenou příslušným orgánem nemocenského pojištění k předkládání tiskopisů v elektronické podobě ve formě datové zprávy a identifikátor své datové schránky určené k předkládání tiskopisů v elektronické podobě ve formě datové zprávy a adresu určenou pro zasílání písemných podání podle odstavce 2 písm. b),“.</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both"/>
        <w:rPr>
          <w:color w:val="000000"/>
        </w:rPr>
      </w:pPr>
      <w:r>
        <w:rPr>
          <w:color w:val="000000"/>
        </w:rPr>
        <w:t xml:space="preserve">54. Za § 163 se vkládá nový § 163a, který zní: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center"/>
        <w:rPr>
          <w:color w:val="000000"/>
        </w:rPr>
      </w:pPr>
      <w:r>
        <w:rPr>
          <w:color w:val="000000"/>
        </w:rPr>
        <w:t>„§ 163a</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firstLine="708"/>
        <w:jc w:val="both"/>
        <w:rPr>
          <w:color w:val="000000"/>
        </w:rPr>
      </w:pPr>
      <w:r>
        <w:rPr>
          <w:color w:val="000000"/>
        </w:rPr>
        <w:t>Orgán nemocenského pojištění může provést opravu zřejmých nesprávností ve vyhotovení rozhodnutí o vzniku dočasné pracovní neschopnosti, potvrzení o době trvání dočasné pracovní neschopnosti, rozhodnutí o ukončení dočasné pracovní neschopnosti a rozhodnutí o změně režimu dočasně práce neschopného pojištěnce, nebo potvrzení příslušného orgánu ochrany veřejného zdraví nebo ošetřujícího lékaře o nařízení, trvání nebo ukončení karantény, jde-li o písařské chyby a zřejmé nesprávnosti týkající se identifikačních údajů o pojištěnci nebo o zaměstnavateli.“.</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both"/>
        <w:rPr>
          <w:color w:val="000000"/>
        </w:rPr>
      </w:pPr>
      <w:r>
        <w:rPr>
          <w:color w:val="000000"/>
        </w:rPr>
        <w:t>55. § 167b se zrušuje.</w:t>
      </w:r>
    </w:p>
    <w:p w:rsidR="00344D51" w:rsidRDefault="00344D51" w:rsidP="00344D51">
      <w:pPr>
        <w:pBdr>
          <w:top w:val="nil"/>
          <w:left w:val="nil"/>
          <w:bottom w:val="nil"/>
          <w:right w:val="nil"/>
          <w:between w:val="nil"/>
        </w:pBdr>
        <w:jc w:val="center"/>
        <w:rPr>
          <w:color w:val="000000"/>
        </w:rPr>
      </w:pPr>
    </w:p>
    <w:p w:rsidR="00344D51" w:rsidRDefault="00344D51" w:rsidP="00344D51">
      <w:pPr>
        <w:pBdr>
          <w:top w:val="nil"/>
          <w:left w:val="nil"/>
          <w:bottom w:val="nil"/>
          <w:right w:val="nil"/>
          <w:between w:val="nil"/>
        </w:pBdr>
        <w:jc w:val="center"/>
        <w:rPr>
          <w:color w:val="000000"/>
        </w:rPr>
      </w:pPr>
      <w:r>
        <w:rPr>
          <w:color w:val="000000"/>
        </w:rPr>
        <w:t>Čl. II</w:t>
      </w:r>
    </w:p>
    <w:p w:rsidR="00344D51" w:rsidRDefault="00344D51" w:rsidP="00344D51">
      <w:pPr>
        <w:pBdr>
          <w:top w:val="nil"/>
          <w:left w:val="nil"/>
          <w:bottom w:val="nil"/>
          <w:right w:val="nil"/>
          <w:between w:val="nil"/>
        </w:pBdr>
        <w:jc w:val="center"/>
        <w:rPr>
          <w:b/>
          <w:color w:val="000000"/>
        </w:rPr>
      </w:pPr>
      <w:r>
        <w:rPr>
          <w:b/>
          <w:color w:val="000000"/>
        </w:rPr>
        <w:t>Přechodná ustanovení</w:t>
      </w:r>
    </w:p>
    <w:p w:rsidR="00344D51" w:rsidRDefault="00344D51" w:rsidP="00344D51">
      <w:pPr>
        <w:pBdr>
          <w:top w:val="nil"/>
          <w:left w:val="nil"/>
          <w:bottom w:val="nil"/>
          <w:right w:val="nil"/>
          <w:between w:val="nil"/>
        </w:pBdr>
        <w:ind w:left="284" w:hanging="284"/>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1. Vznikla-li dočasná pracovní neschopnost přede dnem nabytí účinnosti tohoto zákona, postupuje se při vydání rozhodnutí ve věcech dočasné pracovní neschopnosti podle zákona č. 187/2006 Sb., ve znění účinném přede dnem nabytí účinnosti tohoto zákona.</w:t>
      </w:r>
      <w:r>
        <w:rPr>
          <w:color w:val="FF0000"/>
        </w:rPr>
        <w:t xml:space="preserve">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2. Za období přede dnem nabytí účinnosti tohoto zákona orgány nemocenského pojištění sdělují zaměstnavateli podle § 116 odst. 7 a 8 zákona č. 187/2006 Sb., ve znění účinném ode dne nabytí </w:t>
      </w:r>
      <w:r>
        <w:rPr>
          <w:color w:val="000000"/>
        </w:rPr>
        <w:lastRenderedPageBreak/>
        <w:t>tohoto zákona, pouze den vzniku a ukončení dočasné pracovní neschopnosti a číslo rozhodnutí o vzniku dočasné pracovní neschopnosti zaměstnance.</w:t>
      </w:r>
      <w:r>
        <w:rPr>
          <w:color w:val="FF0000"/>
        </w:rPr>
        <w:t xml:space="preserve"> </w:t>
      </w:r>
    </w:p>
    <w:p w:rsidR="00344D51" w:rsidRDefault="00344D51" w:rsidP="00344D51">
      <w:pPr>
        <w:ind w:left="284" w:hanging="284"/>
        <w:rPr>
          <w:u w:val="single"/>
        </w:rPr>
      </w:pPr>
    </w:p>
    <w:p w:rsidR="00344D51" w:rsidRDefault="00344D51" w:rsidP="00344D51">
      <w:pPr>
        <w:ind w:left="284" w:hanging="284"/>
        <w:jc w:val="both"/>
      </w:pPr>
      <w:r>
        <w:t xml:space="preserve"> 3. Údaje podle § 122a zákona č. 187/2006 Sb., ve znění účinném ode dne 1. ledna 2020, orgány nemocenského pojištění sdělují za období před 1. lednem 2020 pouze v tom rozsahu, ve kterém jsou v registru pojištěnců evidovány.</w:t>
      </w:r>
    </w:p>
    <w:p w:rsidR="00344D51" w:rsidRDefault="00344D51" w:rsidP="00344D51"/>
    <w:p w:rsidR="00344D51" w:rsidRDefault="00344D51" w:rsidP="00344D51">
      <w:pPr>
        <w:ind w:left="284" w:hanging="284"/>
        <w:jc w:val="both"/>
        <w:rPr>
          <w:color w:val="FF0000"/>
        </w:rPr>
      </w:pPr>
      <w:r>
        <w:t>4. Česká správa sociálního zabezpečení uhradí držiteli poštovní licence cenu dodání zásilky podle §</w:t>
      </w:r>
      <w:r w:rsidR="00EE474D">
        <w:t> </w:t>
      </w:r>
      <w:r>
        <w:t>167b zákona č. 187/2006 Sb., ve znění účinném přede dnem nabytí účinnosti tohoto zákona, pokud poštovní zásilka obsahující podání byla podána přede dnem 1. července 2020.“.</w:t>
      </w:r>
      <w:r>
        <w:rPr>
          <w:color w:val="FF0000"/>
        </w:rPr>
        <w:t xml:space="preserve"> </w:t>
      </w:r>
    </w:p>
    <w:p w:rsidR="00344D51" w:rsidRDefault="00344D51" w:rsidP="00344D51">
      <w:pPr>
        <w:pBdr>
          <w:top w:val="nil"/>
          <w:left w:val="nil"/>
          <w:bottom w:val="nil"/>
          <w:right w:val="nil"/>
          <w:between w:val="nil"/>
        </w:pBdr>
        <w:jc w:val="center"/>
        <w:rPr>
          <w:b/>
          <w:color w:val="000000"/>
        </w:rPr>
      </w:pPr>
    </w:p>
    <w:p w:rsidR="00344D51" w:rsidRDefault="00344D51" w:rsidP="00344D51">
      <w:pPr>
        <w:pBdr>
          <w:top w:val="nil"/>
          <w:left w:val="nil"/>
          <w:bottom w:val="nil"/>
          <w:right w:val="nil"/>
          <w:between w:val="nil"/>
        </w:pBdr>
        <w:jc w:val="center"/>
        <w:rPr>
          <w:b/>
          <w:color w:val="000000"/>
        </w:rPr>
      </w:pPr>
      <w:r>
        <w:rPr>
          <w:b/>
          <w:color w:val="000000"/>
        </w:rPr>
        <w:t>ČÁST DRUHÁ</w:t>
      </w:r>
    </w:p>
    <w:p w:rsidR="00344D51" w:rsidRDefault="00344D51" w:rsidP="00344D51">
      <w:pPr>
        <w:pBdr>
          <w:top w:val="nil"/>
          <w:left w:val="nil"/>
          <w:bottom w:val="nil"/>
          <w:right w:val="nil"/>
          <w:between w:val="nil"/>
        </w:pBdr>
        <w:jc w:val="center"/>
        <w:rPr>
          <w:b/>
          <w:color w:val="000000"/>
        </w:rPr>
      </w:pPr>
    </w:p>
    <w:p w:rsidR="00344D51" w:rsidRDefault="00344D51" w:rsidP="00344D51">
      <w:pPr>
        <w:pBdr>
          <w:top w:val="nil"/>
          <w:left w:val="nil"/>
          <w:bottom w:val="nil"/>
          <w:right w:val="nil"/>
          <w:between w:val="nil"/>
        </w:pBdr>
        <w:jc w:val="center"/>
        <w:rPr>
          <w:b/>
          <w:color w:val="000000"/>
        </w:rPr>
      </w:pPr>
      <w:r>
        <w:rPr>
          <w:b/>
          <w:color w:val="000000"/>
        </w:rPr>
        <w:t>Změna zákona o organizaci a provádění sociálního zabezpečení</w:t>
      </w:r>
    </w:p>
    <w:p w:rsidR="00344D51" w:rsidRDefault="00344D51" w:rsidP="00344D51">
      <w:pPr>
        <w:pBdr>
          <w:top w:val="nil"/>
          <w:left w:val="nil"/>
          <w:bottom w:val="nil"/>
          <w:right w:val="nil"/>
          <w:between w:val="nil"/>
        </w:pBdr>
        <w:jc w:val="center"/>
        <w:rPr>
          <w:b/>
          <w:color w:val="000000"/>
        </w:rPr>
      </w:pPr>
    </w:p>
    <w:p w:rsidR="00344D51" w:rsidRDefault="00344D51" w:rsidP="00344D51">
      <w:pPr>
        <w:pBdr>
          <w:top w:val="nil"/>
          <w:left w:val="nil"/>
          <w:bottom w:val="nil"/>
          <w:right w:val="nil"/>
          <w:between w:val="nil"/>
        </w:pBdr>
        <w:jc w:val="center"/>
        <w:rPr>
          <w:color w:val="000000"/>
        </w:rPr>
      </w:pPr>
      <w:r>
        <w:rPr>
          <w:color w:val="000000"/>
        </w:rPr>
        <w:t>Čl. III</w:t>
      </w:r>
    </w:p>
    <w:p w:rsidR="00344D51" w:rsidRDefault="00344D51" w:rsidP="00344D51">
      <w:pPr>
        <w:pBdr>
          <w:top w:val="nil"/>
          <w:left w:val="nil"/>
          <w:bottom w:val="nil"/>
          <w:right w:val="nil"/>
          <w:between w:val="nil"/>
        </w:pBdr>
        <w:jc w:val="center"/>
        <w:rPr>
          <w:color w:val="000000"/>
        </w:rPr>
      </w:pPr>
    </w:p>
    <w:p w:rsidR="00344D51" w:rsidRDefault="00344D51" w:rsidP="00344D51">
      <w:pPr>
        <w:tabs>
          <w:tab w:val="left" w:pos="1580"/>
        </w:tabs>
        <w:jc w:val="both"/>
      </w:pPr>
      <w:r>
        <w:t xml:space="preserve">       Zákon č. 582/1991 Sb., o organizaci a provádění sociálního zabezpečení, ve znění zákona č. 590/1992 Sb., zákona č. 37/1993 Sb., zákona č. 160/1993 Sb., zákona č. 307/1993 Sb., zákona č. 241/1994 Sb., zákona č. 118/1995 Sb., zákona č. 160/1995 Sb., zákona č. 134/1997 Sb., zákona č. 306/1997 Sb., zákona č. 93/1998 Sb., zákona č. 225/1999 Sb., zákona č. 356/1999 Sb., zákona č. 360/1999 Sb., zákona č. 18/2000 Sb., zákona č. 29/2000 Sb., zákona č. 132/2000 Sb., zákona č. 133/2000 Sb., zákona č. 155/2000 Sb., zákona č. 159/2000 Sb., zákona č. 220/2000 Sb., zákona č. 238/2000 Sb., zákona č. 258/2000 Sb., zákona č. 411/2000 Sb., zákona č. 116/2001 Sb., zákona č. 353/2001 Sb., zákona č. 151/2002 Sb., zákona č. 263/2002 Sb., zákona č. 265/2002 Sb., zákona č. 320/2002 Sb., zákona č. 518/2002 Sb., zákona č. 424/2003 Sb., zákona č. 425/2003 Sb., zákona č. 453/2003 Sb., zákona č. 53/2004 Sb., zákona č.  167/2004 Sb., zákona č. 281/2004 Sb., zákona č. 359/2004 Sb., zákona č. 436/2004 Sb., zákona č. 501/2004 Sb., zákona č. 168/2005 Sb., zákona č. 361/2005 Sb., zákona č.  381/2005 Sb., zákona č. 413/2005 Sb., zákona č. 24/2006 Sb., zákona č. 70/2006 Sb., zákona č. 81/2006 Sb., zákona č. 109/2006 Sb., zákona č. 112/2006 Sb., zákona č. 161/2006 Sb., zákona č. 189/2006 Sb., zákona č. 214/2006 Sb., zákona č. 342/2006 Sb., nálezu Ústavního soudu, vyhlášeného pod č. 405/2006 Sb., zákona č.  585/2006 Sb., zákona č. 152/2007 Sb., zákona č. 181/2007 Sb., zákona č. 261/2007 Sb., zákona č. 270/2007 Sb., zákona č. 296/2007 Sb., zákona č. 305/2008 Sb., zákona č. 306/2008 Sb., zákona č. 382/2008 Sb., zákona č. 479/2008 Sb., zákona č. 41/2009 Sb., zákona č. 158/2009 Sb., zákona č. 227/2009 Sb., zákona č. 281/2009 Sb., zákona č. 303/2009 Sb., zákona č. 326/2009 Sb., zákona č. 347/2010 Sb., zákona č. 73/2011 Sb., nálezu Ústavního soudu, vyhlášeného pod č. 177/2011 Sb., zákona č. 180/2011 Sb., zákona č. 220/2011 Sb., zákona č. 263/2011 Sb., zákona č. 329/2011 Sb., zákona č. 341/2011 Sb., zákona č. 348/2011 Sb., zákona č. 364/2011 Sb., zákona č. 365/2011 Sb., zákona č. 366/2011 Sb., zákona č. 367/2011 Sb., zákona č. 375/2011 Sb., zákona č. 428/2011 Sb., zákona č. 458/2011 Sb., zákona č. 470/2011 Sb., zákona č. 167/2012 Sb., zákona č. 399/2012 Sb., zákona č. 401/2012 Sb., zákona č. 403/2012 Sb., zákona č. 274/2013 Sb., zákona č. 303/2013 Sb., zákona č. 313/2013 Sb., zákonného opatření Senátu č. 344/2013 Sb., zákona č. 64/2014 Sb., zákona č. 136/2014 Sb., zákona č. 250/2014 Sb., zákona č. 251/2014  Sb., zákona č. 267/2014 Sb., zákona č. 332/2014 Sb., zákona č. 131/2015 Sb., zákona č. 317/2015 Sb., zákona č. 377/2015 Sb., zákona č. 47/2016 Sb., zákona č. 137/2016  Sb., zákona č. 190/2016 Sb., zákona č. 213/2016 Sb., zákona č. 298/2016 Sb., zákona č. 24/2017 Sb., zákona č. 99/2017 Sb., zákona č. 148/2017 Sb., zákona č. 183/2017 Sb., zákona č. 195/2017 Sb., zákona č. 203/2017 Sb., zákona č. 259/2017 Sb.,  zákona č. 310/2017 Sb., zákona č. 92/2018 Sb. a zákona č. 335/2018 Sb., se mění takto:</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both"/>
        <w:rPr>
          <w:color w:val="000000"/>
        </w:rPr>
      </w:pPr>
      <w:r>
        <w:rPr>
          <w:color w:val="000000"/>
        </w:rPr>
        <w:t>1. V § 123e odst. 2 písmena a) a b) znějí:</w:t>
      </w:r>
    </w:p>
    <w:p w:rsidR="00344D51" w:rsidRDefault="00344D51" w:rsidP="00344D51">
      <w:pPr>
        <w:pBdr>
          <w:top w:val="nil"/>
          <w:left w:val="nil"/>
          <w:bottom w:val="nil"/>
          <w:right w:val="nil"/>
          <w:between w:val="nil"/>
        </w:pBdr>
        <w:ind w:left="426" w:hanging="284"/>
        <w:jc w:val="both"/>
        <w:rPr>
          <w:color w:val="000000"/>
        </w:rPr>
      </w:pPr>
      <w:r>
        <w:rPr>
          <w:color w:val="000000"/>
        </w:rPr>
        <w:t>„a)</w:t>
      </w:r>
      <w:r>
        <w:rPr>
          <w:rFonts w:ascii="Arial" w:eastAsia="Arial" w:hAnsi="Arial" w:cs="Arial"/>
          <w:color w:val="000000"/>
          <w:sz w:val="22"/>
          <w:szCs w:val="22"/>
        </w:rPr>
        <w:t xml:space="preserve"> </w:t>
      </w:r>
      <w:r>
        <w:rPr>
          <w:color w:val="000000"/>
        </w:rPr>
        <w:t xml:space="preserve">v elektronické podobě zasláním na elektronickou adresu určenou orgánem sociálního </w:t>
      </w:r>
      <w:r>
        <w:rPr>
          <w:color w:val="000000"/>
        </w:rPr>
        <w:lastRenderedPageBreak/>
        <w:t>zabezpečení nebo do určené datové schránky orgánu sociálního zabezpečení; podání nebo jiný úkon lze v elektronické podobě učinit pouze ve formě datové zprávy, a to ve formátu, struktuře a tvaru určeném příslušným orgánem sociálního zabezpečení. Nesplňuje-li podání nebo jiný úkon tyto podmínky, nepřihlíží se k němu; orgán sociálního zabezpečení je povinen upozornit toho, kdo učinil podání nebo jiný úkon v elektronické podobě, které nesplňuje tyto podmínky, na tuto skutečnost a na to, že se k tomuto podání nebo jinému úkonu nepřihlíží. Orgán sociálního zabezpečení může určit pro zasílání podání nebo jiného úkonu elektronickou adresu jiného než příslušného orgánu sociálního zabezpečení jen se souhlasem orgánu sociálního zabezpečení, na jehož elektronickou adresu mají být tato podání nebo jiné úkony zasílány, nebo</w:t>
      </w:r>
    </w:p>
    <w:p w:rsidR="00344D51" w:rsidRDefault="00344D51" w:rsidP="00344D51">
      <w:pPr>
        <w:pBdr>
          <w:top w:val="nil"/>
          <w:left w:val="nil"/>
          <w:bottom w:val="nil"/>
          <w:right w:val="nil"/>
          <w:between w:val="nil"/>
        </w:pBdr>
        <w:ind w:left="426" w:hanging="284"/>
        <w:jc w:val="both"/>
        <w:rPr>
          <w:color w:val="000000"/>
        </w:rPr>
      </w:pPr>
    </w:p>
    <w:p w:rsidR="00344D51" w:rsidRDefault="00344D51" w:rsidP="00344D51">
      <w:pPr>
        <w:pBdr>
          <w:top w:val="nil"/>
          <w:left w:val="nil"/>
          <w:bottom w:val="nil"/>
          <w:right w:val="nil"/>
          <w:between w:val="nil"/>
        </w:pBdr>
        <w:ind w:left="426" w:hanging="284"/>
        <w:jc w:val="both"/>
        <w:rPr>
          <w:color w:val="000000"/>
        </w:rPr>
      </w:pPr>
      <w:r>
        <w:rPr>
          <w:color w:val="000000"/>
        </w:rPr>
        <w:t xml:space="preserve">b) písemně na předepsaném tiskopisu nebo na produktu výpočetní techniky, který je co do údajů, formy a formátu shodný s předepsaným tiskopisem. Orgán sociálního zabezpečení může určit pro zasílání písemných podání na předepsaném tiskopise adresu jiného než příslušného orgánu sociálního zabezpečení jen se souhlasem orgánu sociálního zabezpečení, na jehož adresu mají být podání zasílána.“.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2. V § 123e odst. 2 písm. a) větě první se slova „určené datové schránky orgánu“ nahrazují slovy „datové schránky určené orgánem“, a ve větě druhé se za slova „jiného úkonu elektronickou adresu“ vkládají slova „nebo datovou schránku“ a za slova „na jehož elektronickou adresu“ se vkládají slova „nebo do jehož datové schránky“.</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both"/>
        <w:rPr>
          <w:color w:val="000000"/>
        </w:rPr>
      </w:pPr>
      <w:r>
        <w:rPr>
          <w:color w:val="000000"/>
        </w:rPr>
        <w:t xml:space="preserve">3. V § 123e odst. 3 písmeno b) zní: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left="567" w:hanging="283"/>
        <w:jc w:val="both"/>
        <w:rPr>
          <w:color w:val="000000"/>
        </w:rPr>
      </w:pPr>
      <w:r>
        <w:rPr>
          <w:color w:val="000000"/>
        </w:rPr>
        <w:t>„b) elektronickou adresu své podatelny, elektronickou adresu určenou příslušným orgánem sociálního zabezpečení k předkládání tiskopisů v elektronické podobě ve formě datové zprávy a identifikátor své datové schránky určené k předkládání tiskopisů v elektronické podobě ve formě datové zprávy a adresu určenou pro zasílání písemných podání podle odstavce 2 písm. b),“.</w:t>
      </w:r>
    </w:p>
    <w:p w:rsidR="00344D51" w:rsidRDefault="00344D51" w:rsidP="00344D51">
      <w:pPr>
        <w:pBdr>
          <w:top w:val="nil"/>
          <w:left w:val="nil"/>
          <w:bottom w:val="nil"/>
          <w:right w:val="nil"/>
          <w:between w:val="nil"/>
        </w:pBdr>
        <w:jc w:val="center"/>
        <w:rPr>
          <w:b/>
          <w:color w:val="000000"/>
        </w:rPr>
      </w:pPr>
    </w:p>
    <w:p w:rsidR="00344D51" w:rsidRDefault="00344D51" w:rsidP="00344D51">
      <w:pPr>
        <w:pBdr>
          <w:top w:val="nil"/>
          <w:left w:val="nil"/>
          <w:bottom w:val="nil"/>
          <w:right w:val="nil"/>
          <w:between w:val="nil"/>
        </w:pBdr>
        <w:jc w:val="center"/>
        <w:rPr>
          <w:b/>
          <w:color w:val="000000"/>
        </w:rPr>
      </w:pPr>
      <w:r>
        <w:rPr>
          <w:b/>
          <w:color w:val="000000"/>
        </w:rPr>
        <w:t>ČÁST TŘETÍ</w:t>
      </w:r>
    </w:p>
    <w:p w:rsidR="00344D51" w:rsidRDefault="00344D51" w:rsidP="00344D51">
      <w:pPr>
        <w:pBdr>
          <w:top w:val="nil"/>
          <w:left w:val="nil"/>
          <w:bottom w:val="nil"/>
          <w:right w:val="nil"/>
          <w:between w:val="nil"/>
        </w:pBdr>
        <w:jc w:val="center"/>
        <w:rPr>
          <w:b/>
          <w:color w:val="000000"/>
        </w:rPr>
      </w:pPr>
    </w:p>
    <w:p w:rsidR="00344D51" w:rsidRDefault="00344D51" w:rsidP="00344D51">
      <w:pPr>
        <w:pBdr>
          <w:top w:val="nil"/>
          <w:left w:val="nil"/>
          <w:bottom w:val="nil"/>
          <w:right w:val="nil"/>
          <w:between w:val="nil"/>
        </w:pBdr>
        <w:jc w:val="center"/>
        <w:rPr>
          <w:b/>
          <w:color w:val="000000"/>
        </w:rPr>
      </w:pPr>
      <w:r>
        <w:rPr>
          <w:b/>
          <w:color w:val="000000"/>
        </w:rPr>
        <w:t>Změna zákona č. 259/2017 Sb.</w:t>
      </w:r>
    </w:p>
    <w:p w:rsidR="00344D51" w:rsidRDefault="00344D51" w:rsidP="00344D51">
      <w:pPr>
        <w:pBdr>
          <w:top w:val="nil"/>
          <w:left w:val="nil"/>
          <w:bottom w:val="nil"/>
          <w:right w:val="nil"/>
          <w:between w:val="nil"/>
        </w:pBdr>
        <w:jc w:val="center"/>
        <w:rPr>
          <w:b/>
          <w:color w:val="000000"/>
        </w:rPr>
      </w:pPr>
    </w:p>
    <w:p w:rsidR="00344D51" w:rsidRDefault="00344D51" w:rsidP="00344D51">
      <w:pPr>
        <w:pBdr>
          <w:top w:val="nil"/>
          <w:left w:val="nil"/>
          <w:bottom w:val="nil"/>
          <w:right w:val="nil"/>
          <w:between w:val="nil"/>
        </w:pBdr>
        <w:jc w:val="center"/>
        <w:rPr>
          <w:color w:val="000000"/>
        </w:rPr>
      </w:pPr>
      <w:r>
        <w:rPr>
          <w:color w:val="000000"/>
        </w:rPr>
        <w:t>Čl. IV</w:t>
      </w:r>
    </w:p>
    <w:p w:rsidR="00344D51" w:rsidRDefault="00344D51" w:rsidP="00344D51">
      <w:pPr>
        <w:pBdr>
          <w:top w:val="nil"/>
          <w:left w:val="nil"/>
          <w:bottom w:val="nil"/>
          <w:right w:val="nil"/>
          <w:between w:val="nil"/>
        </w:pBdr>
        <w:jc w:val="center"/>
        <w:rPr>
          <w:color w:val="000000"/>
        </w:rPr>
      </w:pPr>
    </w:p>
    <w:p w:rsidR="00344D51" w:rsidRDefault="00344D51" w:rsidP="00344D51">
      <w:pPr>
        <w:pBdr>
          <w:top w:val="nil"/>
          <w:left w:val="nil"/>
          <w:bottom w:val="nil"/>
          <w:right w:val="nil"/>
          <w:between w:val="nil"/>
        </w:pBdr>
        <w:ind w:firstLine="708"/>
        <w:jc w:val="both"/>
        <w:rPr>
          <w:color w:val="000000"/>
        </w:rPr>
      </w:pPr>
      <w:r>
        <w:rPr>
          <w:color w:val="000000"/>
        </w:rPr>
        <w:t>Zákon č. 259/2017 Sb., kterým se mění zákon č. 589/1992 Sb., o pojistném na sociální zabezpečení a příspěvku na státní politiku zaměstnanosti, ve znění pozdějších předpisů, a další související zákony, ve znění zákona č. 92/2018 Sb. a zákona č. 335/2018 Sb., se mění takto:</w:t>
      </w:r>
    </w:p>
    <w:p w:rsidR="00344D51" w:rsidRDefault="00344D51" w:rsidP="00344D51">
      <w:pPr>
        <w:pBdr>
          <w:top w:val="nil"/>
          <w:left w:val="nil"/>
          <w:bottom w:val="nil"/>
          <w:right w:val="nil"/>
          <w:between w:val="nil"/>
        </w:pBdr>
        <w:jc w:val="both"/>
        <w:rPr>
          <w:b/>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1. V čl. VII se body 17, 25, 37, 38,45, 46, 49, 51, 59, 61, 65, 69, 75, 76 a 86 až 90  zrušují.</w:t>
      </w:r>
    </w:p>
    <w:p w:rsidR="00344D51" w:rsidRDefault="00344D51" w:rsidP="00344D51">
      <w:pPr>
        <w:pBdr>
          <w:top w:val="nil"/>
          <w:left w:val="nil"/>
          <w:bottom w:val="nil"/>
          <w:right w:val="nil"/>
          <w:between w:val="nil"/>
        </w:pBdr>
        <w:jc w:val="both"/>
        <w:rPr>
          <w:b/>
          <w:color w:val="000000"/>
        </w:rPr>
      </w:pPr>
    </w:p>
    <w:p w:rsidR="00344D51" w:rsidRDefault="00344D51" w:rsidP="00344D51">
      <w:pPr>
        <w:pBdr>
          <w:top w:val="nil"/>
          <w:left w:val="nil"/>
          <w:bottom w:val="nil"/>
          <w:right w:val="nil"/>
          <w:between w:val="nil"/>
        </w:pBdr>
        <w:ind w:left="284" w:hanging="284"/>
        <w:jc w:val="both"/>
        <w:rPr>
          <w:color w:val="000000"/>
        </w:rPr>
      </w:pPr>
      <w:r>
        <w:rPr>
          <w:color w:val="000000"/>
        </w:rPr>
        <w:t xml:space="preserve">2. </w:t>
      </w:r>
      <w:r w:rsidR="00890DF7">
        <w:rPr>
          <w:color w:val="000000"/>
        </w:rPr>
        <w:t xml:space="preserve">V </w:t>
      </w:r>
      <w:r>
        <w:rPr>
          <w:color w:val="000000"/>
        </w:rPr>
        <w:t xml:space="preserve">čl. VIII bodu 3 se slova „a uplatňování nároku na nemocenské“ nahrazují </w:t>
      </w:r>
      <w:proofErr w:type="gramStart"/>
      <w:r>
        <w:rPr>
          <w:color w:val="000000"/>
        </w:rPr>
        <w:t>slovy „ ,  uplatňování</w:t>
      </w:r>
      <w:proofErr w:type="gramEnd"/>
      <w:r>
        <w:rPr>
          <w:color w:val="000000"/>
        </w:rPr>
        <w:t xml:space="preserve"> nároku na nemocenské a výplatě nemocenského“. </w:t>
      </w:r>
    </w:p>
    <w:p w:rsidR="00344D51" w:rsidRDefault="00344D51" w:rsidP="00344D51">
      <w:pPr>
        <w:pBdr>
          <w:top w:val="nil"/>
          <w:left w:val="nil"/>
          <w:bottom w:val="nil"/>
          <w:right w:val="nil"/>
          <w:between w:val="nil"/>
        </w:pBdr>
        <w:jc w:val="both"/>
        <w:rPr>
          <w:b/>
          <w:color w:val="FF0000"/>
        </w:rPr>
      </w:pPr>
    </w:p>
    <w:p w:rsidR="00344D51" w:rsidRDefault="00344D51" w:rsidP="00344D51">
      <w:pPr>
        <w:pBdr>
          <w:top w:val="nil"/>
          <w:left w:val="nil"/>
          <w:bottom w:val="nil"/>
          <w:right w:val="nil"/>
          <w:between w:val="nil"/>
        </w:pBdr>
        <w:jc w:val="both"/>
        <w:rPr>
          <w:color w:val="000000"/>
        </w:rPr>
      </w:pPr>
      <w:r>
        <w:rPr>
          <w:color w:val="000000"/>
        </w:rPr>
        <w:t xml:space="preserve">3. V čl. X písmeno e) zní: </w:t>
      </w:r>
    </w:p>
    <w:p w:rsidR="00344D51" w:rsidRDefault="00344D51" w:rsidP="00344D51">
      <w:pPr>
        <w:pBdr>
          <w:top w:val="nil"/>
          <w:left w:val="nil"/>
          <w:bottom w:val="nil"/>
          <w:right w:val="nil"/>
          <w:between w:val="nil"/>
        </w:pBdr>
        <w:ind w:left="709" w:hanging="425"/>
        <w:jc w:val="both"/>
        <w:rPr>
          <w:color w:val="000000"/>
        </w:rPr>
      </w:pPr>
      <w:r>
        <w:rPr>
          <w:color w:val="000000"/>
        </w:rPr>
        <w:t>„e) ustanovení čl. VII bodů 12 až 15, 18 až 24, 26 až 30, 32, 33,  41, 47, 50, 53, 54, 64, 66, 73, 74, 77 až 80, 82 až 84 a čl. VIII bodu 3, která nabývají účinnosti dnem 1. ledna 2020,“.</w:t>
      </w:r>
    </w:p>
    <w:p w:rsidR="00344D51" w:rsidRDefault="00344D51" w:rsidP="00344D51">
      <w:pPr>
        <w:pBdr>
          <w:top w:val="nil"/>
          <w:left w:val="nil"/>
          <w:bottom w:val="nil"/>
          <w:right w:val="nil"/>
          <w:between w:val="nil"/>
        </w:pBdr>
        <w:ind w:left="709" w:hanging="425"/>
        <w:jc w:val="both"/>
        <w:rPr>
          <w:color w:val="000000"/>
        </w:rPr>
      </w:pPr>
    </w:p>
    <w:p w:rsidR="00344D51" w:rsidRDefault="00344D51" w:rsidP="00344D51">
      <w:pPr>
        <w:pBdr>
          <w:top w:val="nil"/>
          <w:left w:val="nil"/>
          <w:bottom w:val="nil"/>
          <w:right w:val="nil"/>
          <w:between w:val="nil"/>
        </w:pBdr>
        <w:jc w:val="both"/>
        <w:rPr>
          <w:color w:val="000000"/>
        </w:rPr>
      </w:pPr>
      <w:r>
        <w:t xml:space="preserve">4. </w:t>
      </w:r>
      <w:r>
        <w:rPr>
          <w:color w:val="000000"/>
        </w:rPr>
        <w:t>V čl. X písmeno f) zní:</w:t>
      </w:r>
    </w:p>
    <w:p w:rsidR="00344D51" w:rsidRPr="00F956F0" w:rsidRDefault="00344D51" w:rsidP="00344D51">
      <w:pPr>
        <w:pBdr>
          <w:top w:val="nil"/>
          <w:left w:val="nil"/>
          <w:bottom w:val="nil"/>
          <w:right w:val="nil"/>
          <w:between w:val="nil"/>
        </w:pBdr>
        <w:jc w:val="both"/>
      </w:pPr>
      <w:r>
        <w:rPr>
          <w:color w:val="000000"/>
        </w:rPr>
        <w:t xml:space="preserve">    „f) ustanovení čl. III bodů 1, 3, 6, 21 a čl. VII bodů 35, 39, 63, 67, 68 a čl. IX bodů 1, 2, která  nabývají účinnosti dnem 1. ledna 2021.“.</w:t>
      </w:r>
    </w:p>
    <w:p w:rsidR="00344D51" w:rsidRDefault="00344D51" w:rsidP="00344D51">
      <w:pPr>
        <w:pBdr>
          <w:top w:val="nil"/>
          <w:left w:val="nil"/>
          <w:bottom w:val="nil"/>
          <w:right w:val="nil"/>
          <w:between w:val="nil"/>
        </w:pBdr>
        <w:jc w:val="center"/>
        <w:rPr>
          <w:b/>
          <w:color w:val="000000"/>
        </w:rPr>
      </w:pPr>
    </w:p>
    <w:p w:rsidR="00344D51" w:rsidRDefault="00344D51" w:rsidP="00344D51">
      <w:pPr>
        <w:pBdr>
          <w:top w:val="nil"/>
          <w:left w:val="nil"/>
          <w:bottom w:val="nil"/>
          <w:right w:val="nil"/>
          <w:between w:val="nil"/>
        </w:pBdr>
        <w:jc w:val="center"/>
        <w:rPr>
          <w:b/>
          <w:color w:val="000000"/>
        </w:rPr>
      </w:pPr>
      <w:r>
        <w:rPr>
          <w:b/>
          <w:color w:val="000000"/>
        </w:rPr>
        <w:lastRenderedPageBreak/>
        <w:t>ČÁST ČTVRTÁ</w:t>
      </w:r>
    </w:p>
    <w:p w:rsidR="00344D51" w:rsidRDefault="00344D51" w:rsidP="00344D51">
      <w:pPr>
        <w:pBdr>
          <w:top w:val="nil"/>
          <w:left w:val="nil"/>
          <w:bottom w:val="nil"/>
          <w:right w:val="nil"/>
          <w:between w:val="nil"/>
        </w:pBdr>
        <w:jc w:val="center"/>
        <w:rPr>
          <w:b/>
          <w:color w:val="000000"/>
        </w:rPr>
      </w:pPr>
    </w:p>
    <w:p w:rsidR="00344D51" w:rsidRDefault="00344D51" w:rsidP="00344D51">
      <w:pPr>
        <w:pBdr>
          <w:top w:val="nil"/>
          <w:left w:val="nil"/>
          <w:bottom w:val="nil"/>
          <w:right w:val="nil"/>
          <w:between w:val="nil"/>
        </w:pBdr>
        <w:jc w:val="center"/>
        <w:rPr>
          <w:b/>
          <w:color w:val="000000"/>
        </w:rPr>
      </w:pPr>
      <w:r>
        <w:rPr>
          <w:b/>
          <w:color w:val="000000"/>
        </w:rPr>
        <w:t>Změna zákona č. 92/2018 Sb.</w:t>
      </w:r>
    </w:p>
    <w:p w:rsidR="00344D51" w:rsidRDefault="00344D51" w:rsidP="00344D51">
      <w:pPr>
        <w:pBdr>
          <w:top w:val="nil"/>
          <w:left w:val="nil"/>
          <w:bottom w:val="nil"/>
          <w:right w:val="nil"/>
          <w:between w:val="nil"/>
        </w:pBdr>
        <w:jc w:val="center"/>
        <w:rPr>
          <w:b/>
          <w:color w:val="000000"/>
        </w:rPr>
      </w:pPr>
    </w:p>
    <w:p w:rsidR="00344D51" w:rsidRDefault="00344D51" w:rsidP="00344D51">
      <w:pPr>
        <w:pBdr>
          <w:top w:val="nil"/>
          <w:left w:val="nil"/>
          <w:bottom w:val="nil"/>
          <w:right w:val="nil"/>
          <w:between w:val="nil"/>
        </w:pBdr>
        <w:jc w:val="center"/>
        <w:rPr>
          <w:color w:val="000000"/>
        </w:rPr>
      </w:pPr>
      <w:r>
        <w:rPr>
          <w:color w:val="000000"/>
        </w:rPr>
        <w:t>Čl. V</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ind w:firstLine="708"/>
        <w:jc w:val="both"/>
        <w:rPr>
          <w:color w:val="000000"/>
        </w:rPr>
      </w:pPr>
      <w:r>
        <w:rPr>
          <w:color w:val="000000"/>
        </w:rPr>
        <w:t>Zákon č. 92/2018 Sb., kterým se mění zákon č. 582/1991 Sb., o organizaci a provádění sociálního zabezpečení, ve znění pozdějších předpisů, a některé další zákony, ve znění zákona č. 335/2018 Sb., se mění takto:</w:t>
      </w:r>
    </w:p>
    <w:p w:rsidR="00344D51" w:rsidRDefault="00344D51" w:rsidP="00344D51">
      <w:pPr>
        <w:pBdr>
          <w:top w:val="nil"/>
          <w:left w:val="nil"/>
          <w:bottom w:val="nil"/>
          <w:right w:val="nil"/>
          <w:between w:val="nil"/>
        </w:pBdr>
        <w:ind w:firstLine="708"/>
        <w:jc w:val="both"/>
        <w:rPr>
          <w:color w:val="000000"/>
        </w:rPr>
      </w:pPr>
    </w:p>
    <w:p w:rsidR="00344D51" w:rsidRDefault="00344D51" w:rsidP="00344D51">
      <w:pPr>
        <w:pBdr>
          <w:top w:val="nil"/>
          <w:left w:val="nil"/>
          <w:bottom w:val="nil"/>
          <w:right w:val="nil"/>
          <w:between w:val="nil"/>
        </w:pBdr>
        <w:jc w:val="both"/>
        <w:rPr>
          <w:color w:val="000000"/>
        </w:rPr>
      </w:pPr>
      <w:r>
        <w:rPr>
          <w:color w:val="000000"/>
        </w:rPr>
        <w:t xml:space="preserve">1. V čl. VIII se body 4 a 10 zrušují. </w:t>
      </w:r>
    </w:p>
    <w:p w:rsidR="00344D51" w:rsidRDefault="00344D51" w:rsidP="00344D51">
      <w:pPr>
        <w:pBdr>
          <w:top w:val="nil"/>
          <w:left w:val="nil"/>
          <w:bottom w:val="nil"/>
          <w:right w:val="nil"/>
          <w:between w:val="nil"/>
        </w:pBdr>
        <w:jc w:val="both"/>
        <w:rPr>
          <w:color w:val="000000"/>
        </w:rPr>
      </w:pPr>
    </w:p>
    <w:p w:rsidR="00344D51" w:rsidRDefault="00344D51" w:rsidP="00344D51">
      <w:pPr>
        <w:pBdr>
          <w:top w:val="nil"/>
          <w:left w:val="nil"/>
          <w:bottom w:val="nil"/>
          <w:right w:val="nil"/>
          <w:between w:val="nil"/>
        </w:pBdr>
        <w:jc w:val="both"/>
        <w:rPr>
          <w:color w:val="000000"/>
        </w:rPr>
      </w:pPr>
      <w:r>
        <w:rPr>
          <w:color w:val="000000"/>
        </w:rPr>
        <w:t>2. V čl. XII  se slova „čl. VIII bodů 3, 4, 7, 10 a 12“ nahrazují slovy „čl. VIII bodů 3, 7, a 12“.</w:t>
      </w:r>
    </w:p>
    <w:p w:rsidR="00344D51" w:rsidRDefault="00344D51" w:rsidP="00344D51">
      <w:pPr>
        <w:pBdr>
          <w:top w:val="nil"/>
          <w:left w:val="nil"/>
          <w:bottom w:val="nil"/>
          <w:right w:val="nil"/>
          <w:between w:val="nil"/>
        </w:pBdr>
        <w:jc w:val="both"/>
        <w:rPr>
          <w:b/>
          <w:color w:val="FF0000"/>
        </w:rPr>
      </w:pPr>
    </w:p>
    <w:p w:rsidR="00344D51" w:rsidRDefault="00344D51" w:rsidP="00344D51">
      <w:pPr>
        <w:jc w:val="center"/>
        <w:rPr>
          <w:b/>
        </w:rPr>
      </w:pPr>
    </w:p>
    <w:p w:rsidR="00344D51" w:rsidRDefault="00344D51" w:rsidP="00344D51">
      <w:pPr>
        <w:jc w:val="center"/>
        <w:rPr>
          <w:b/>
        </w:rPr>
      </w:pPr>
      <w:r>
        <w:rPr>
          <w:b/>
        </w:rPr>
        <w:t>ČÁST PÁTÁ</w:t>
      </w:r>
    </w:p>
    <w:p w:rsidR="00344D51" w:rsidRDefault="00344D51" w:rsidP="00344D51">
      <w:pPr>
        <w:jc w:val="center"/>
        <w:rPr>
          <w:b/>
        </w:rPr>
      </w:pPr>
    </w:p>
    <w:p w:rsidR="00344D51" w:rsidRDefault="00344D51" w:rsidP="00344D51">
      <w:pPr>
        <w:jc w:val="center"/>
        <w:rPr>
          <w:b/>
        </w:rPr>
      </w:pPr>
      <w:r>
        <w:rPr>
          <w:b/>
        </w:rPr>
        <w:t>ÚČINNOST</w:t>
      </w:r>
    </w:p>
    <w:p w:rsidR="00344D51" w:rsidRDefault="00344D51" w:rsidP="00344D51">
      <w:pPr>
        <w:jc w:val="center"/>
      </w:pPr>
      <w:r>
        <w:t xml:space="preserve"> </w:t>
      </w:r>
    </w:p>
    <w:p w:rsidR="00344D51" w:rsidRDefault="00344D51" w:rsidP="00344D51">
      <w:pPr>
        <w:jc w:val="center"/>
      </w:pPr>
      <w:r>
        <w:t>Čl. VI</w:t>
      </w:r>
    </w:p>
    <w:p w:rsidR="00344D51" w:rsidRDefault="00344D51" w:rsidP="00344D51">
      <w:pPr>
        <w:jc w:val="center"/>
      </w:pPr>
    </w:p>
    <w:p w:rsidR="00344D51" w:rsidRDefault="00344D51" w:rsidP="00344D51">
      <w:pPr>
        <w:ind w:firstLine="284"/>
        <w:jc w:val="both"/>
      </w:pPr>
      <w:r>
        <w:t>Tento zákon nabývá účinnosti dnem 1. ledna 2020, s výjimkou</w:t>
      </w:r>
    </w:p>
    <w:p w:rsidR="00344D51" w:rsidRDefault="00344D51" w:rsidP="00344D51">
      <w:pPr>
        <w:jc w:val="both"/>
      </w:pPr>
    </w:p>
    <w:p w:rsidR="00344D51" w:rsidRDefault="00344D51" w:rsidP="00344D51">
      <w:pPr>
        <w:ind w:left="284" w:hanging="284"/>
        <w:jc w:val="both"/>
        <w:rPr>
          <w:color w:val="FF0000"/>
        </w:rPr>
      </w:pPr>
      <w:r>
        <w:t>a) ustanovení čl. I bodů 2 až 4, 6 až 9, 11, 13 až 17, 19 až 31, 34 až 50, 52 a 55, čl. II bodů 3 a 4 a čl. III bodu 2, která nabývají účinnosti dnem 1. ledna 2020,</w:t>
      </w:r>
    </w:p>
    <w:p w:rsidR="00344D51" w:rsidRDefault="00344D51" w:rsidP="00344D51">
      <w:pPr>
        <w:jc w:val="both"/>
      </w:pPr>
    </w:p>
    <w:p w:rsidR="00344D51" w:rsidRDefault="00344D51" w:rsidP="00344D51">
      <w:pPr>
        <w:jc w:val="both"/>
      </w:pPr>
      <w:r>
        <w:t>b) ustanovení čl. IV a čl. V, která nabývají účinnosti dnem jeho vyhlášení.</w:t>
      </w:r>
      <w:r w:rsidR="00EE474D">
        <w:t>“.</w:t>
      </w:r>
    </w:p>
    <w:p w:rsidR="00344D51" w:rsidRDefault="00344D51" w:rsidP="00344D51"/>
    <w:p w:rsidR="00344D51" w:rsidRDefault="00344D51" w:rsidP="00344D51"/>
    <w:p w:rsidR="00D05B28" w:rsidRDefault="00D05B28" w:rsidP="00511F8C">
      <w:pPr>
        <w:pStyle w:val="PNposlanec"/>
      </w:pPr>
      <w:r>
        <w:t>Poslanec Marek Novák</w:t>
      </w:r>
    </w:p>
    <w:p w:rsidR="00D65324" w:rsidRPr="00E622F5" w:rsidRDefault="00D05B28" w:rsidP="0041328A">
      <w:pPr>
        <w:pStyle w:val="PNposlanec"/>
        <w:numPr>
          <w:ilvl w:val="0"/>
          <w:numId w:val="0"/>
        </w:numPr>
        <w:rPr>
          <w:rFonts w:cs="Times New Roman"/>
        </w:rPr>
      </w:pPr>
      <w:r w:rsidRPr="00D05B28">
        <w:rPr>
          <w:b w:val="0"/>
          <w:i/>
        </w:rPr>
        <w:t>SD 2</w:t>
      </w:r>
      <w:r w:rsidR="0041328A">
        <w:rPr>
          <w:b w:val="0"/>
          <w:i/>
        </w:rPr>
        <w:t>636</w:t>
      </w:r>
    </w:p>
    <w:p w:rsidR="00D65324" w:rsidRPr="00FC47A2" w:rsidRDefault="00FA3D87" w:rsidP="00D65324">
      <w:pPr>
        <w:jc w:val="both"/>
        <w:rPr>
          <w:rFonts w:cs="Times New Roman"/>
          <w:b/>
          <w:i/>
        </w:rPr>
      </w:pPr>
      <w:r w:rsidRPr="00FC47A2">
        <w:rPr>
          <w:rFonts w:cs="Times New Roman"/>
          <w:b/>
          <w:i/>
        </w:rPr>
        <w:t>Komplexní pozměňovací návrh</w:t>
      </w:r>
    </w:p>
    <w:p w:rsidR="00FA3D87" w:rsidRDefault="00FA3D87" w:rsidP="00FA3D87">
      <w:pPr>
        <w:tabs>
          <w:tab w:val="left" w:pos="1580"/>
        </w:tabs>
        <w:jc w:val="center"/>
        <w:rPr>
          <w:b/>
        </w:rPr>
      </w:pPr>
      <w:r w:rsidRPr="00FA3D87">
        <w:t>„</w:t>
      </w:r>
      <w:r>
        <w:rPr>
          <w:b/>
        </w:rPr>
        <w:t>ZÁKON</w:t>
      </w:r>
    </w:p>
    <w:p w:rsidR="00FA3D87" w:rsidRDefault="00FA3D87" w:rsidP="00FA3D87">
      <w:pPr>
        <w:tabs>
          <w:tab w:val="left" w:pos="1580"/>
        </w:tabs>
        <w:jc w:val="center"/>
      </w:pPr>
      <w:r>
        <w:t>ze dne ……….. 2019,</w:t>
      </w:r>
    </w:p>
    <w:p w:rsidR="00FA3D87" w:rsidRDefault="00FA3D87" w:rsidP="00FA3D87">
      <w:pPr>
        <w:tabs>
          <w:tab w:val="left" w:pos="1580"/>
        </w:tabs>
        <w:jc w:val="center"/>
      </w:pPr>
    </w:p>
    <w:p w:rsidR="00FA3D87" w:rsidRDefault="00FA3D87" w:rsidP="00FA3D87">
      <w:pPr>
        <w:tabs>
          <w:tab w:val="left" w:pos="1580"/>
        </w:tabs>
        <w:jc w:val="center"/>
        <w:rPr>
          <w:b/>
        </w:rPr>
      </w:pPr>
      <w:r>
        <w:rPr>
          <w:b/>
        </w:rPr>
        <w:t>kterým se mění zákon č. 187/2006 Sb., o nemocenském pojištění, ve znění pozdějších předpisů, zákon č. 259/2017 Sb., kterým se mění zákon č. 589/1992 Sb., o pojistném na sociální zabezpečení a příspěvku na státní politiku zaměstnanosti, ve znění pozdějších předpisů, a další související zákony, a některé další zákony</w:t>
      </w:r>
    </w:p>
    <w:p w:rsidR="00FA3D87" w:rsidRDefault="00FA3D87" w:rsidP="00FA3D87">
      <w:pPr>
        <w:tabs>
          <w:tab w:val="left" w:pos="1580"/>
        </w:tabs>
        <w:jc w:val="both"/>
        <w:rPr>
          <w:b/>
        </w:rPr>
      </w:pPr>
    </w:p>
    <w:p w:rsidR="00FA3D87" w:rsidRDefault="00FA3D87" w:rsidP="00FA3D87">
      <w:pPr>
        <w:tabs>
          <w:tab w:val="left" w:pos="1580"/>
        </w:tabs>
        <w:jc w:val="both"/>
      </w:pPr>
      <w:r>
        <w:rPr>
          <w:b/>
        </w:rPr>
        <w:t xml:space="preserve">     </w:t>
      </w:r>
      <w:r>
        <w:t xml:space="preserve"> Parlament se usnesl na tomto zákoně České republiky:</w:t>
      </w:r>
    </w:p>
    <w:p w:rsidR="00FA3D87" w:rsidRDefault="00FA3D87" w:rsidP="00FA3D87">
      <w:pPr>
        <w:pBdr>
          <w:top w:val="nil"/>
          <w:left w:val="nil"/>
          <w:bottom w:val="nil"/>
          <w:right w:val="nil"/>
          <w:between w:val="nil"/>
        </w:pBdr>
        <w:jc w:val="both"/>
        <w:rPr>
          <w:color w:val="000000"/>
        </w:rPr>
      </w:pPr>
    </w:p>
    <w:p w:rsidR="00FA3D87" w:rsidRDefault="00FA3D87" w:rsidP="00FA3D87">
      <w:pPr>
        <w:jc w:val="center"/>
        <w:rPr>
          <w:b/>
        </w:rPr>
      </w:pPr>
      <w:r>
        <w:rPr>
          <w:b/>
        </w:rPr>
        <w:t>ČÁST PRVNÍ</w:t>
      </w:r>
    </w:p>
    <w:p w:rsidR="00FA3D87" w:rsidRDefault="00FA3D87" w:rsidP="00FA3D87">
      <w:pPr>
        <w:jc w:val="center"/>
        <w:rPr>
          <w:b/>
        </w:rPr>
      </w:pPr>
    </w:p>
    <w:p w:rsidR="00FA3D87" w:rsidRDefault="00FA3D87" w:rsidP="00FA3D87">
      <w:pPr>
        <w:jc w:val="center"/>
        <w:rPr>
          <w:b/>
        </w:rPr>
      </w:pPr>
      <w:r>
        <w:rPr>
          <w:b/>
        </w:rPr>
        <w:t>Změna zákona o nemocenském pojištění</w:t>
      </w:r>
    </w:p>
    <w:p w:rsidR="00FA3D87" w:rsidRDefault="00FA3D87" w:rsidP="00FA3D87">
      <w:pPr>
        <w:jc w:val="center"/>
        <w:rPr>
          <w:b/>
        </w:rPr>
      </w:pPr>
    </w:p>
    <w:p w:rsidR="00FA3D87" w:rsidRDefault="00FA3D87" w:rsidP="00FA3D87">
      <w:pPr>
        <w:jc w:val="center"/>
      </w:pPr>
      <w:r>
        <w:t>Čl. I</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firstLine="708"/>
        <w:jc w:val="both"/>
        <w:rPr>
          <w:color w:val="000000"/>
        </w:rPr>
      </w:pPr>
      <w:r>
        <w:rPr>
          <w:color w:val="000000"/>
        </w:rPr>
        <w:t xml:space="preserve">Zákon č. 187/2006 Sb., o nemocenském pojištění, ve znění zákona č. 585/2006 Sb., zákona č. 181/2007 Sb., zákona č. 261/2007 Sb., zákona č. 239/2008 Sb., zákona č. 305/2008 Sb., zákona č. 306/2008 Sb., zákona č. 479/2008 Sb., zákona č. 2/2009 Sb., zákona č. 41/2009 Sb., zákona č. </w:t>
      </w:r>
      <w:r>
        <w:rPr>
          <w:color w:val="000000"/>
        </w:rPr>
        <w:lastRenderedPageBreak/>
        <w:t>158/2009 Sb., zákona č. 227/2009 Sb., zákona č. 302/2009 Sb., zákona č. 303/2009 Sb., zákona č. 362/2009 Sb., zákona č. 157/2010 Sb., zákona č. 166/2010 Sb., zákona č. 347/2010 Sb., zákona č. 73/2011 Sb., zákona č. 180/2011 Sb., zákona č. 263/2011 Sb., zákona č. 341/2011 Sb., zákona č. 364/2011 Sb., zákona č. 365/2011 Sb., zákona č. 375/2011 Sb., zákona č. 458/2011 Sb., zákona č. 470/2011 Sb., zákona č. 1/2012 Sb., zákona č. 167/2012 Sb., zákona č. 169/2012 Sb., zákona č. 396/2012 Sb., zákona č. 401/2012 Sb., zákona č. 303/2013 Sb., zákonného opatření Senátu č. 344/2013 Sb., zákona č. 64/2014 Sb., zákona č. 250/2014 Sb., zákona č. 267/2014 Sb., zákona č. 332/2014 Sb., nálezu Ústavního soudu, vyhlášeného pod č. 14/2015 Sb., zákona č. 131/2015 Sb., zákona č. 204/2015 Sb., zákona č. 317/2015 Sb., zákona č. 47/2016 Sb., zákona č. 190/2016 Sb., zákona č. 298/2016 Sb., zákona č. 24/2017 Sb., zákona č. 99/2017 Sb., zákona č. 148/2017 Sb., zákona č. 183/2017 Sb., zákona č. 195/2017 Sb., zákona č. 259/2017 Sb., zákona č. 310/2017 Sb., zákona č. 92/2018 Sb. a zákona č. 335/2018 Sb., se mění takto:</w:t>
      </w:r>
    </w:p>
    <w:p w:rsidR="00FA3D87" w:rsidRDefault="00FA3D87" w:rsidP="00FA3D87">
      <w:pPr>
        <w:pBdr>
          <w:top w:val="nil"/>
          <w:left w:val="nil"/>
          <w:bottom w:val="nil"/>
          <w:right w:val="nil"/>
          <w:between w:val="nil"/>
        </w:pBdr>
        <w:jc w:val="both"/>
        <w:rPr>
          <w:color w:val="000000"/>
        </w:rPr>
      </w:pPr>
    </w:p>
    <w:p w:rsidR="00FA3D87" w:rsidRDefault="00FA3D87" w:rsidP="00FA3D87">
      <w:pPr>
        <w:widowControl/>
        <w:numPr>
          <w:ilvl w:val="0"/>
          <w:numId w:val="4"/>
        </w:numPr>
        <w:pBdr>
          <w:top w:val="nil"/>
          <w:left w:val="nil"/>
          <w:bottom w:val="nil"/>
          <w:right w:val="nil"/>
          <w:between w:val="nil"/>
        </w:pBdr>
        <w:suppressAutoHyphens w:val="0"/>
        <w:ind w:left="284" w:hanging="284"/>
        <w:jc w:val="both"/>
        <w:rPr>
          <w:color w:val="000000"/>
        </w:rPr>
      </w:pPr>
      <w:r>
        <w:rPr>
          <w:color w:val="000000"/>
        </w:rPr>
        <w:t xml:space="preserve">V § 31 písm. b) se slovo „prostředků“ zrušuje.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 xml:space="preserve">2. V § 56 odst. 3 se slova „a v období od 1. ledna 2012 do 31. prosince 2013 v období prvních 21. kalendářních dnů dočasné pracovní neschopnosti“ a slova „byla-li žádost o tento souhlas podána v elektronické podobě, a“ zrušují.  </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 xml:space="preserve">3. V § 56 odst. 3 větě třetí se slovo „písemném“ a část věty třetí za středníkem včetně středníku zrušuje. </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 xml:space="preserve">4. V § 56 odst. 3 se za větu třetí vkládá věta „O souhlas orgánu nemocenského pojištění podle věty třetí žádá tento orgán ošetřující lékař v elektronické podobě zasláním na elektronickou adresu určenou orgánem nemocenského pojištění; ustanovení § 61 odst. 3 platí zde obdobně.“.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both"/>
        <w:rPr>
          <w:color w:val="000000"/>
        </w:rPr>
      </w:pPr>
      <w:r>
        <w:rPr>
          <w:color w:val="000000"/>
        </w:rPr>
        <w:t>5. V § 56 odst. 6 se věta čtvrtá zrušuje.</w:t>
      </w:r>
      <w:r>
        <w:rPr>
          <w:color w:val="FF0000"/>
        </w:rPr>
        <w:t xml:space="preserve">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6. V § 56 odst. 6 větě třetí se se slovo „písemném“ zrušuje a za větu třetí se vkládá věta „O souhlas orgánu nemocenského pojištění podle věty třetí žádá tento orgán ošetřující lékař v elektronické podobě zasláním na elektronickou adresu určenou orgánem nemocenského pojištění; ustanovení § 61 odst. 3 platí zde obdobně.“.</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 xml:space="preserve">7. V § 56 odst. 6 a v § 57 odst. 3 a 5 se slova „byla-li žádost o tento souhlas podána v elektronické podobě, a“ zrušují. </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8. V § 57 odst. 3 větě první se slovo „písemné“ zrušuje a za větu první se vkládá věta „O souhlas orgánu nemocenského pojištění podle věty první žádá tento orgán ošetřující lékař v elektronické podobě zasláním na elektronickou adresu určenou orgánem nemocenského pojištění; ustanovení § 61 odst. 3 platí zde obdobně.“.</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9. V § 57 odst. 5 větě první se slovo „písemným“ zrušuje a za větu první se vkládá věta „O souhlas orgánu nemocenského pojištění podle věty první žádá tento orgán ošetřující lékař v elektronické podobě zasláním na elektronickou adresu určenou orgánem nemocenského pojištění; ustanovení § 61 odst. 3 platí zde obdobně.“.</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both"/>
        <w:rPr>
          <w:color w:val="000000"/>
        </w:rPr>
      </w:pPr>
      <w:r>
        <w:rPr>
          <w:color w:val="000000"/>
        </w:rPr>
        <w:t xml:space="preserve">10. § 60 včetně nadpisu a poznámky pod čarou č. 41 zní: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center"/>
        <w:rPr>
          <w:color w:val="000000"/>
        </w:rPr>
      </w:pPr>
      <w:r>
        <w:rPr>
          <w:color w:val="000000"/>
        </w:rPr>
        <w:t>„§ 60</w:t>
      </w:r>
    </w:p>
    <w:p w:rsidR="00FA3D87" w:rsidRDefault="00FA3D87" w:rsidP="00FA3D87">
      <w:pPr>
        <w:pBdr>
          <w:top w:val="nil"/>
          <w:left w:val="nil"/>
          <w:bottom w:val="nil"/>
          <w:right w:val="nil"/>
          <w:between w:val="nil"/>
        </w:pBdr>
        <w:jc w:val="center"/>
        <w:rPr>
          <w:b/>
          <w:color w:val="000000"/>
        </w:rPr>
      </w:pPr>
      <w:r>
        <w:rPr>
          <w:b/>
          <w:color w:val="000000"/>
        </w:rPr>
        <w:t>Rozhodnutí ve věcech dočasné pracovní neschopnosti</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firstLine="708"/>
        <w:jc w:val="both"/>
        <w:rPr>
          <w:color w:val="000000"/>
        </w:rPr>
      </w:pPr>
      <w:r>
        <w:rPr>
          <w:color w:val="000000"/>
        </w:rPr>
        <w:t xml:space="preserve">(1) Rozhodnutí o vzniku dočasné pracovní neschopnosti, které po dobu dočasné pracovní </w:t>
      </w:r>
      <w:r>
        <w:rPr>
          <w:color w:val="000000"/>
        </w:rPr>
        <w:lastRenderedPageBreak/>
        <w:t>neschopnosti slouží též jako průkaz dočasně práce neschopného pojištěnce, rozhodnutí o ukončení dočasné pracovní neschopnosti a rozhodnutí o změně režimu dočasně práce neschopného pojištěnce vydává ošetřující lékař na předepsaných tiskopisech. Část těchto tiskopisů, která je určena pro zaměstnavatele, nesmí obsahovat statistickou značku diagnózy</w:t>
      </w:r>
      <w:r>
        <w:rPr>
          <w:color w:val="000000"/>
          <w:vertAlign w:val="superscript"/>
        </w:rPr>
        <w:t>41)</w:t>
      </w:r>
      <w:r>
        <w:rPr>
          <w:color w:val="000000"/>
        </w:rPr>
        <w:t xml:space="preserve"> nebo jiný údaj, z něhož lze diagnózu dovodit.</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firstLine="708"/>
        <w:jc w:val="both"/>
        <w:rPr>
          <w:color w:val="000000"/>
        </w:rPr>
      </w:pPr>
      <w:r>
        <w:rPr>
          <w:color w:val="000000"/>
        </w:rPr>
        <w:t>(2) Rozhodnutí o vzniku dočasné pracovní neschopnosti a rozhodnutí o ukončení dočasné pracovní neschopnosti, kterými ošetřující lékař oznamuje vznik nebo ukončení dočasné pracovní neschopnosti příslušné okresní správě sociálního zabezpečení, ošetřující lékař vydává v elektronické podobě. Rozhodnutí o vzniku dočasné pracovní neschopnosti a rozhodnutí o ukončení dočasné pracovní neschopnosti, kterými ošetřující lékař oznamuje vznik nebo ukončení dočasné pracovní neschopnosti služebním orgánům, ošetřující lékař vydává v písemné nebo v elektronické podobě.</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firstLine="708"/>
        <w:jc w:val="both"/>
        <w:rPr>
          <w:color w:val="000000"/>
        </w:rPr>
      </w:pPr>
      <w:r>
        <w:rPr>
          <w:color w:val="000000"/>
        </w:rPr>
        <w:t xml:space="preserve"> (3) Pokud ošetřující lékař nemůže z prokazatelných objektivních technických důvodů plnit povinnost oznámit příslušné okresní správě sociálního zabezpečení rozhodnutí o vzniku dočasné pracovní neschopnosti nebo rozhodnutí o ukončení dočasné pracovní neschopnosti elektroniky, může tak učinit v písemné podobě na předepsaném tiskopise zasláním na adresu určenou okresní správou sociálního </w:t>
      </w:r>
      <w:proofErr w:type="spellStart"/>
      <w:r>
        <w:rPr>
          <w:color w:val="000000"/>
        </w:rPr>
        <w:t>zabezpčení</w:t>
      </w:r>
      <w:proofErr w:type="spellEnd"/>
      <w:r>
        <w:rPr>
          <w:color w:val="000000"/>
        </w:rPr>
        <w:t>; přitom je povinen uvést důvod tohoto postupu.</w:t>
      </w:r>
      <w:r>
        <w:rPr>
          <w:rFonts w:ascii="Arial" w:eastAsia="Arial" w:hAnsi="Arial" w:cs="Arial"/>
          <w:color w:val="000000"/>
          <w:sz w:val="22"/>
          <w:szCs w:val="22"/>
        </w:rPr>
        <w:t xml:space="preserve"> </w:t>
      </w:r>
      <w:r>
        <w:rPr>
          <w:color w:val="000000"/>
        </w:rPr>
        <w:t>Povinnost zaslat rozhodnutí o vzniku nebo skončení dočasné pracovní neschopnosti je splněna i předáním tohoto hlášení tomuto orgánu.</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firstLine="708"/>
        <w:jc w:val="both"/>
        <w:rPr>
          <w:color w:val="000000"/>
        </w:rPr>
      </w:pPr>
      <w:r>
        <w:rPr>
          <w:color w:val="000000"/>
        </w:rPr>
        <w:t>(4) Technickým důvodem podle odstavce 3 je zejména výpadek</w:t>
      </w:r>
    </w:p>
    <w:p w:rsidR="00FA3D87" w:rsidRDefault="00FA3D87" w:rsidP="00FA3D87">
      <w:pPr>
        <w:pBdr>
          <w:top w:val="nil"/>
          <w:left w:val="nil"/>
          <w:bottom w:val="nil"/>
          <w:right w:val="nil"/>
          <w:between w:val="nil"/>
        </w:pBdr>
        <w:ind w:left="284" w:hanging="284"/>
        <w:jc w:val="both"/>
        <w:rPr>
          <w:color w:val="000000"/>
        </w:rPr>
      </w:pPr>
      <w:r>
        <w:rPr>
          <w:color w:val="000000"/>
        </w:rPr>
        <w:t>a) elektrické energie,</w:t>
      </w:r>
    </w:p>
    <w:p w:rsidR="00FA3D87" w:rsidRDefault="00FA3D87" w:rsidP="00FA3D87">
      <w:pPr>
        <w:pBdr>
          <w:top w:val="nil"/>
          <w:left w:val="nil"/>
          <w:bottom w:val="nil"/>
          <w:right w:val="nil"/>
          <w:between w:val="nil"/>
        </w:pBdr>
        <w:ind w:left="284" w:hanging="284"/>
        <w:jc w:val="both"/>
        <w:rPr>
          <w:color w:val="000000"/>
        </w:rPr>
      </w:pPr>
      <w:r>
        <w:rPr>
          <w:color w:val="000000"/>
        </w:rPr>
        <w:t>b) služeb provozovatele komunikační infrastruktury,</w:t>
      </w:r>
    </w:p>
    <w:p w:rsidR="00FA3D87" w:rsidRDefault="00FA3D87" w:rsidP="00FA3D87">
      <w:pPr>
        <w:pBdr>
          <w:top w:val="nil"/>
          <w:left w:val="nil"/>
          <w:bottom w:val="nil"/>
          <w:right w:val="nil"/>
          <w:between w:val="nil"/>
        </w:pBdr>
        <w:ind w:left="284" w:hanging="284"/>
        <w:jc w:val="both"/>
        <w:rPr>
          <w:color w:val="000000"/>
        </w:rPr>
      </w:pPr>
      <w:r>
        <w:rPr>
          <w:color w:val="000000"/>
        </w:rPr>
        <w:t>c) informačního systému ošetřujícího lékaře, pro který není možné údaje uvedené v odstavci 2 odeslat,</w:t>
      </w:r>
    </w:p>
    <w:p w:rsidR="00FA3D87" w:rsidRDefault="00FA3D87" w:rsidP="00FA3D87">
      <w:pPr>
        <w:pBdr>
          <w:top w:val="nil"/>
          <w:left w:val="nil"/>
          <w:bottom w:val="nil"/>
          <w:right w:val="nil"/>
          <w:between w:val="nil"/>
        </w:pBdr>
        <w:ind w:left="284" w:hanging="284"/>
        <w:jc w:val="both"/>
        <w:rPr>
          <w:color w:val="000000"/>
        </w:rPr>
      </w:pPr>
      <w:r>
        <w:rPr>
          <w:color w:val="000000"/>
        </w:rPr>
        <w:t>d) informačního systému orgánu nemocenského pojištění, pro který není možné vystavit v elektronické podobě tiskopis, na jehož základě ošetřující lékař plní povinnost uvedenou v odstavci 2, nebo údaje odeslané podle odstavce 2 přijmout.</w:t>
      </w:r>
    </w:p>
    <w:p w:rsidR="00FA3D87" w:rsidRDefault="00FA3D87" w:rsidP="00FA3D87">
      <w:pPr>
        <w:pBdr>
          <w:top w:val="nil"/>
          <w:left w:val="nil"/>
          <w:bottom w:val="nil"/>
          <w:right w:val="nil"/>
          <w:between w:val="nil"/>
        </w:pBdr>
        <w:jc w:val="both"/>
        <w:rPr>
          <w:color w:val="000000"/>
        </w:rPr>
      </w:pPr>
      <w:r>
        <w:rPr>
          <w:color w:val="000000"/>
        </w:rPr>
        <w:t>_______________________</w:t>
      </w:r>
    </w:p>
    <w:p w:rsidR="00FA3D87" w:rsidRDefault="00FA3D87" w:rsidP="00FA3D87">
      <w:pPr>
        <w:ind w:left="426" w:hanging="426"/>
        <w:jc w:val="both"/>
      </w:pPr>
      <w:r>
        <w:rPr>
          <w:vertAlign w:val="superscript"/>
        </w:rPr>
        <w:t>41)</w:t>
      </w:r>
      <w:r>
        <w:tab/>
        <w:t xml:space="preserve">Čl. 9 odst. 1 nařízení Evropského parlamentu a Rady (EU) 2016/679 ze dne 27. dubna 2016 o ochraně fyzických osob v souvislosti se zpracováním osobních údajů a o volném pohybu těchto údajů a o zrušení směrnice 95/46/ES (obecné nařízení o ochraně osobních údajů).“.   </w:t>
      </w:r>
    </w:p>
    <w:p w:rsidR="00FA3D87" w:rsidRDefault="00FA3D87" w:rsidP="00FA3D87">
      <w:pPr>
        <w:ind w:left="426" w:hanging="426"/>
        <w:jc w:val="both"/>
      </w:pPr>
    </w:p>
    <w:p w:rsidR="00FA3D87" w:rsidRDefault="00FA3D87" w:rsidP="00FA3D87">
      <w:pPr>
        <w:pBdr>
          <w:top w:val="nil"/>
          <w:left w:val="nil"/>
          <w:bottom w:val="nil"/>
          <w:right w:val="nil"/>
          <w:between w:val="nil"/>
        </w:pBdr>
        <w:jc w:val="both"/>
        <w:rPr>
          <w:color w:val="000000"/>
        </w:rPr>
      </w:pPr>
      <w:r>
        <w:rPr>
          <w:color w:val="000000"/>
        </w:rPr>
        <w:t>11. § 60 včetně nadpisu a poznámky pod čarou č. 41 zní:</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center"/>
        <w:rPr>
          <w:color w:val="000000"/>
        </w:rPr>
      </w:pPr>
      <w:r>
        <w:rPr>
          <w:color w:val="000000"/>
        </w:rPr>
        <w:t>„§ 60</w:t>
      </w:r>
    </w:p>
    <w:p w:rsidR="00FA3D87" w:rsidRDefault="00FA3D87" w:rsidP="00FA3D87">
      <w:pPr>
        <w:pBdr>
          <w:top w:val="nil"/>
          <w:left w:val="nil"/>
          <w:bottom w:val="nil"/>
          <w:right w:val="nil"/>
          <w:between w:val="nil"/>
        </w:pBdr>
        <w:jc w:val="center"/>
        <w:rPr>
          <w:b/>
          <w:color w:val="000000"/>
        </w:rPr>
      </w:pPr>
      <w:r>
        <w:rPr>
          <w:b/>
          <w:color w:val="000000"/>
        </w:rPr>
        <w:t>Rozhodnutí ve věcech dočasné pracovní neschopnosti</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firstLine="708"/>
        <w:jc w:val="both"/>
        <w:rPr>
          <w:color w:val="000000"/>
        </w:rPr>
      </w:pPr>
      <w:r>
        <w:rPr>
          <w:color w:val="000000"/>
        </w:rPr>
        <w:t>Rozhodnutí o vzniku dočasné pracovní neschopnosti, potvrzení o době trvání dočasné pracovní neschopnosti, rozhodnutí o ukončení dočasné pracovní neschopnosti a rozhodnutí o změně režimu dočasně práce neschopného pojištěnce vydává ošetřující lékař na předepsaných tiskopisech; rozhodnutí o vzniku dočasné pracovní neschopnosti slouží po dobu dočasné pracovní neschopnosti též jako průkaz dočasně práce neschopného pojištěnce. Statistickou značku diagnózy</w:t>
      </w:r>
      <w:r>
        <w:rPr>
          <w:color w:val="000000"/>
          <w:vertAlign w:val="superscript"/>
        </w:rPr>
        <w:t>41)</w:t>
      </w:r>
      <w:r>
        <w:rPr>
          <w:color w:val="000000"/>
        </w:rPr>
        <w:t xml:space="preserve"> nebo jiný údaj, z něhož lze diagnózu dovodit, může obsahovat jen část tiskopisů, které jsou určeny pro příslušný orgán nemocenského pojištění.</w:t>
      </w:r>
    </w:p>
    <w:p w:rsidR="00FA3D87" w:rsidRDefault="00FA3D87" w:rsidP="00FA3D87">
      <w:pPr>
        <w:pBdr>
          <w:top w:val="nil"/>
          <w:left w:val="nil"/>
          <w:bottom w:val="nil"/>
          <w:right w:val="nil"/>
          <w:between w:val="nil"/>
        </w:pBdr>
        <w:jc w:val="both"/>
        <w:rPr>
          <w:color w:val="000000"/>
        </w:rPr>
      </w:pPr>
      <w:r>
        <w:rPr>
          <w:color w:val="000000"/>
        </w:rPr>
        <w:t>_______________________</w:t>
      </w:r>
    </w:p>
    <w:p w:rsidR="00FA3D87" w:rsidRDefault="00FA3D87" w:rsidP="00FA3D87">
      <w:pPr>
        <w:ind w:left="426" w:hanging="426"/>
        <w:jc w:val="both"/>
      </w:pPr>
      <w:r>
        <w:rPr>
          <w:vertAlign w:val="superscript"/>
        </w:rPr>
        <w:t>41)</w:t>
      </w:r>
      <w:r>
        <w:tab/>
        <w:t xml:space="preserve">Čl. 9 odst. 1 nařízení Evropského parlamentu a Rady (EU) 2016/679 ze dne 27. dubna 2016 o ochraně fyzických osob v souvislosti se zpracováním osobních údajů a o volném pohybu těchto údajů a o zrušení směrnice 95/46/ES (obecné nařízení o ochraně osobních údajů).“.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both"/>
        <w:rPr>
          <w:color w:val="000000"/>
        </w:rPr>
      </w:pPr>
      <w:r>
        <w:rPr>
          <w:color w:val="000000"/>
        </w:rPr>
        <w:t xml:space="preserve">12. V § 61 písmeno e) zní: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567" w:hanging="283"/>
        <w:jc w:val="both"/>
        <w:rPr>
          <w:color w:val="000000"/>
        </w:rPr>
      </w:pPr>
      <w:r>
        <w:rPr>
          <w:color w:val="000000"/>
        </w:rPr>
        <w:t xml:space="preserve">„e) odeslat příslušnému orgánu nemocenského pojištění na předepsaném tiskopisu rozhodnutí o vzniku dočasné pracovní neschopnosti, rozhodnutí o ukončení dočasné pracovní neschopnosti a hlášení o změně režimu dočasně práce neschopného pojištěnce, a to nejpozději v pracovní den následující po dni, kdy bylo vydáno rozhodnutí o vzniku nebo o ukončení dočasné pracovní neschopnosti nebo kdy bylo vydáno rozhodnutí o změně režimu dočasně práce neschopného pojištěnce. Rozhodnutí o vzniku dočasné pracovní neschopnosti a rozhodnutí o ukončení dočasné pracovní neschopnosti je ošetřující lékař povinen odeslat na adresu určenou příslušným orgánem nemocenského pojištění; jde-li o rozhodnutí zasílané příslušné okresní správě sociálního zabezpečení, zasílá toto rozhodnutí na elektronickou adresu určenou příslušnou okresní správou sociálního zabezpečení. Povinnost odeslat hlášení o změně režimu dočasně práce neschopného pojištěnce je splněna i předáním tohoto hlášení v uvedené lhůtě tomuto orgánu,“.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 xml:space="preserve">13. V § 61 odst. 1 písmeno e) zní: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„e) odeslat příslušnému orgánu nemocenského pojištění na předepsaném tiskopisu hlášení o vzniku dočasné pracovní neschopnosti, hlášení o ukončení dočasné pracovní neschopnosti a hlášení o změně režimu dočasně práce neschopného pojištěnce,“.</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 xml:space="preserve">14. V § 61 odst. 1 písm. g) se slova „nejpozději v následující pracovní den“ zrušují. </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 xml:space="preserve">15. V § 61 odst. 1 písm. i) se slova „nejpozději druhý den po propuštění pojištěnce“ zrušují. </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 xml:space="preserve">16. V § 61 odst. 1 písm. n) se </w:t>
      </w:r>
      <w:proofErr w:type="gramStart"/>
      <w:r>
        <w:rPr>
          <w:color w:val="000000"/>
        </w:rPr>
        <w:t>slova „ , a to</w:t>
      </w:r>
      <w:proofErr w:type="gramEnd"/>
      <w:r>
        <w:rPr>
          <w:color w:val="000000"/>
        </w:rPr>
        <w:t xml:space="preserve"> nejpozději do 7 kalendářních dnů“ zrušují. </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 xml:space="preserve">17. V § 61 odst. 1 písm. q) se </w:t>
      </w:r>
      <w:proofErr w:type="gramStart"/>
      <w:r>
        <w:rPr>
          <w:color w:val="000000"/>
        </w:rPr>
        <w:t>slova „ , a to</w:t>
      </w:r>
      <w:proofErr w:type="gramEnd"/>
      <w:r>
        <w:rPr>
          <w:color w:val="000000"/>
        </w:rPr>
        <w:t xml:space="preserve"> nejpozději v pracovní den následující po dni, kdy k této skutečnosti došlo“ zrušují.</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 xml:space="preserve">18. V § 61 písmeno t) zní: </w:t>
      </w:r>
    </w:p>
    <w:p w:rsidR="00FA3D87" w:rsidRDefault="00FA3D87" w:rsidP="00FA3D87">
      <w:pPr>
        <w:pBdr>
          <w:top w:val="nil"/>
          <w:left w:val="nil"/>
          <w:bottom w:val="nil"/>
          <w:right w:val="nil"/>
          <w:between w:val="nil"/>
        </w:pBdr>
        <w:ind w:left="567" w:hanging="283"/>
        <w:jc w:val="both"/>
        <w:rPr>
          <w:color w:val="000000"/>
        </w:rPr>
      </w:pPr>
      <w:r>
        <w:rPr>
          <w:color w:val="000000"/>
        </w:rPr>
        <w:t xml:space="preserve"> </w:t>
      </w:r>
    </w:p>
    <w:p w:rsidR="00FA3D87" w:rsidRDefault="00FA3D87" w:rsidP="00FA3D87">
      <w:pPr>
        <w:pBdr>
          <w:top w:val="nil"/>
          <w:left w:val="nil"/>
          <w:bottom w:val="nil"/>
          <w:right w:val="nil"/>
          <w:between w:val="nil"/>
        </w:pBdr>
        <w:ind w:left="567" w:hanging="283"/>
        <w:jc w:val="both"/>
        <w:rPr>
          <w:strike/>
          <w:color w:val="000000"/>
        </w:rPr>
      </w:pPr>
      <w:r>
        <w:rPr>
          <w:color w:val="000000"/>
        </w:rPr>
        <w:t xml:space="preserve">„t) zabezpečit příslušné tiskopisy, které používá pro účely provádění pojištění, před zneužitím, sdělit neprodleně příslušnému orgánu nemocenského pojištění ztrátu, zničení nebo poškození předepsaných tiskopisů, neumožnit jiné fyzické nebo právnické osobě pod svou identitou přístup na elektronickou adresu určenou orgánem nemocenského pojištění, chránit přidělený identifikátor ošetřujícího lékaře před ztrátou, odcizením nebo zneužitím a oznámit neprodleně příslušnému orgánu nemocenského pojištění ztrátu, odcizení nebo zneužití přiděleného identifikátoru ošetřujícího lékaře,“. </w:t>
      </w:r>
    </w:p>
    <w:p w:rsidR="00FA3D87" w:rsidRDefault="00FA3D87" w:rsidP="00FA3D87">
      <w:pPr>
        <w:jc w:val="both"/>
      </w:pPr>
    </w:p>
    <w:p w:rsidR="00FA3D87" w:rsidRDefault="00FA3D87" w:rsidP="00FA3D87">
      <w:pPr>
        <w:jc w:val="both"/>
      </w:pPr>
      <w:r>
        <w:t xml:space="preserve">19. V § 61 odst. 2 se slova „může plnit“ nahrazují slovem „plní“. </w:t>
      </w:r>
    </w:p>
    <w:p w:rsidR="00FA3D87" w:rsidRDefault="00FA3D87" w:rsidP="00FA3D87">
      <w:pPr>
        <w:ind w:left="284" w:hanging="284"/>
        <w:jc w:val="both"/>
      </w:pPr>
    </w:p>
    <w:p w:rsidR="00FA3D87" w:rsidRDefault="00FA3D87" w:rsidP="00FA3D87">
      <w:pPr>
        <w:ind w:left="284" w:hanging="284"/>
        <w:jc w:val="both"/>
      </w:pPr>
      <w:r>
        <w:t xml:space="preserve">20. V § 61 odstavec 3 zní: </w:t>
      </w:r>
    </w:p>
    <w:p w:rsidR="00FA3D87" w:rsidRDefault="00FA3D87" w:rsidP="00FA3D87">
      <w:pPr>
        <w:ind w:left="284" w:hanging="284"/>
        <w:jc w:val="both"/>
      </w:pPr>
    </w:p>
    <w:p w:rsidR="00FA3D87" w:rsidRDefault="00FA3D87" w:rsidP="00FA3D87">
      <w:pPr>
        <w:ind w:left="284" w:firstLine="424"/>
        <w:jc w:val="both"/>
      </w:pPr>
      <w:r>
        <w:t>„(3) Pokud ošetřující lékař nemůže z prokazatelných objektivních technických důvodů plnit povinnosti uvedené v odstavci 1 písm. e), g), i), j), n), o) a q) způsobem uvedeným v odstavci 2, může tak učinit v písemné podobě na předepsaném tiskopise zasláním na adresu určenou orgánem nemocenského pojištění; přitom je povinen uvést důvod tohoto postupu. Tato povinnost je splněna i předáním tohoto tiskopisu orgánu nemocenského pojištění.“.</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 xml:space="preserve">21. V § 61 se doplňují odstavce 4 a 5, které znějí: </w:t>
      </w:r>
    </w:p>
    <w:p w:rsidR="00FA3D87" w:rsidRDefault="00FA3D87" w:rsidP="00FA3D87">
      <w:pPr>
        <w:pBdr>
          <w:top w:val="nil"/>
          <w:left w:val="nil"/>
          <w:bottom w:val="nil"/>
          <w:right w:val="nil"/>
          <w:between w:val="nil"/>
        </w:pBdr>
        <w:ind w:left="567" w:hanging="284"/>
        <w:jc w:val="both"/>
        <w:rPr>
          <w:color w:val="000000"/>
        </w:rPr>
      </w:pPr>
    </w:p>
    <w:p w:rsidR="00FA3D87" w:rsidRDefault="00FA3D87" w:rsidP="00FA3D87">
      <w:pPr>
        <w:pBdr>
          <w:top w:val="nil"/>
          <w:left w:val="nil"/>
          <w:bottom w:val="nil"/>
          <w:right w:val="nil"/>
          <w:between w:val="nil"/>
        </w:pBdr>
        <w:ind w:left="284" w:firstLine="424"/>
        <w:jc w:val="both"/>
        <w:rPr>
          <w:color w:val="00000A"/>
        </w:rPr>
      </w:pPr>
      <w:r>
        <w:rPr>
          <w:color w:val="000000"/>
        </w:rPr>
        <w:lastRenderedPageBreak/>
        <w:t>„(4)</w:t>
      </w:r>
      <w:r>
        <w:rPr>
          <w:color w:val="00000A"/>
        </w:rPr>
        <w:t xml:space="preserve"> Zaslání podle odstavce 2 nebo 3 provede ošetřující lékař nejpozději v pracovní den následující po dni, kdy nastala skutečnost zakládající povinnost uvedenou v odstavci 1 písm. e), g), i), j), n), o) a q).</w:t>
      </w:r>
    </w:p>
    <w:p w:rsidR="00FA3D87" w:rsidRDefault="00FA3D87" w:rsidP="00FA3D87">
      <w:pPr>
        <w:pBdr>
          <w:top w:val="nil"/>
          <w:left w:val="nil"/>
          <w:bottom w:val="nil"/>
          <w:right w:val="nil"/>
          <w:between w:val="nil"/>
        </w:pBdr>
        <w:ind w:left="284" w:hanging="284"/>
        <w:jc w:val="both"/>
        <w:rPr>
          <w:color w:val="00000A"/>
        </w:rPr>
      </w:pPr>
    </w:p>
    <w:p w:rsidR="00FA3D87" w:rsidRDefault="00FA3D87" w:rsidP="00FA3D87">
      <w:pPr>
        <w:pBdr>
          <w:top w:val="nil"/>
          <w:left w:val="nil"/>
          <w:bottom w:val="nil"/>
          <w:right w:val="nil"/>
          <w:between w:val="nil"/>
        </w:pBdr>
        <w:ind w:left="284" w:firstLine="424"/>
        <w:jc w:val="both"/>
        <w:rPr>
          <w:color w:val="00000A"/>
        </w:rPr>
      </w:pPr>
      <w:r>
        <w:rPr>
          <w:color w:val="00000A"/>
        </w:rPr>
        <w:t>(5) Technickým důvodem podle odstavce 3 je zejména výpadek</w:t>
      </w:r>
    </w:p>
    <w:p w:rsidR="00FA3D87" w:rsidRDefault="00FA3D87" w:rsidP="00FA3D87">
      <w:pPr>
        <w:pBdr>
          <w:top w:val="nil"/>
          <w:left w:val="nil"/>
          <w:bottom w:val="nil"/>
          <w:right w:val="nil"/>
          <w:between w:val="nil"/>
        </w:pBdr>
        <w:ind w:left="284"/>
        <w:jc w:val="both"/>
        <w:rPr>
          <w:color w:val="00000A"/>
        </w:rPr>
      </w:pPr>
      <w:r>
        <w:rPr>
          <w:color w:val="00000A"/>
        </w:rPr>
        <w:t>a) elektrické energie,</w:t>
      </w:r>
    </w:p>
    <w:p w:rsidR="00FA3D87" w:rsidRDefault="00FA3D87" w:rsidP="00FA3D87">
      <w:pPr>
        <w:pBdr>
          <w:top w:val="nil"/>
          <w:left w:val="nil"/>
          <w:bottom w:val="nil"/>
          <w:right w:val="nil"/>
          <w:between w:val="nil"/>
        </w:pBdr>
        <w:ind w:left="284"/>
        <w:jc w:val="both"/>
        <w:rPr>
          <w:color w:val="00000A"/>
        </w:rPr>
      </w:pPr>
      <w:r>
        <w:rPr>
          <w:color w:val="00000A"/>
        </w:rPr>
        <w:t>b) služeb provozovatele komunikační infrastruktury,</w:t>
      </w:r>
    </w:p>
    <w:p w:rsidR="00FA3D87" w:rsidRDefault="00FA3D87" w:rsidP="00FA3D87">
      <w:pPr>
        <w:pBdr>
          <w:top w:val="nil"/>
          <w:left w:val="nil"/>
          <w:bottom w:val="nil"/>
          <w:right w:val="nil"/>
          <w:between w:val="nil"/>
        </w:pBdr>
        <w:ind w:left="567" w:hanging="283"/>
        <w:jc w:val="both"/>
        <w:rPr>
          <w:color w:val="00000A"/>
        </w:rPr>
      </w:pPr>
      <w:r>
        <w:rPr>
          <w:color w:val="00000A"/>
        </w:rPr>
        <w:t>c) informačního systému ošetřujícího lékaře, pro který není možné údaje uvedené v odstavci 1 písm. e), g), i), j), n), o) a q) odeslat,</w:t>
      </w:r>
    </w:p>
    <w:p w:rsidR="00FA3D87" w:rsidRDefault="00FA3D87" w:rsidP="00FA3D87">
      <w:pPr>
        <w:pBdr>
          <w:top w:val="nil"/>
          <w:left w:val="nil"/>
          <w:bottom w:val="nil"/>
          <w:right w:val="nil"/>
          <w:between w:val="nil"/>
        </w:pBdr>
        <w:ind w:left="426" w:hanging="142"/>
        <w:jc w:val="both"/>
        <w:rPr>
          <w:color w:val="00000A"/>
        </w:rPr>
      </w:pPr>
      <w:r>
        <w:rPr>
          <w:color w:val="00000A"/>
        </w:rPr>
        <w:t>d) informačního systému orgánu nemocenského pojištění, pro který není možné vystavit v elektronické podobě tiskopis, na jehož základě ošetřující lékař plní povinnost uvedenou v odstavci 1 písm. e), g), i), j), n), o) a q) nebo údaje odeslané podle odstavce 2 přijmout.“.</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 xml:space="preserve">22. V § 65 odst. 2 písm. c) se slova „a od 1. ledna 2012 do 31. prosince 2013 v období prvních 21 kalendářních dnů dočasné pracovní neschopnosti“ zrušují.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both"/>
        <w:rPr>
          <w:color w:val="000000"/>
        </w:rPr>
      </w:pPr>
      <w:r>
        <w:rPr>
          <w:color w:val="000000"/>
        </w:rPr>
        <w:t xml:space="preserve">23. V § 84 odst. 2 písmeno n) zní: </w:t>
      </w:r>
    </w:p>
    <w:p w:rsidR="00FA3D87" w:rsidRDefault="00FA3D87" w:rsidP="00FA3D87">
      <w:pPr>
        <w:pBdr>
          <w:top w:val="nil"/>
          <w:left w:val="nil"/>
          <w:bottom w:val="nil"/>
          <w:right w:val="nil"/>
          <w:between w:val="nil"/>
        </w:pBdr>
        <w:ind w:left="426" w:hanging="142"/>
        <w:jc w:val="both"/>
        <w:rPr>
          <w:color w:val="000000"/>
        </w:rPr>
      </w:pPr>
    </w:p>
    <w:p w:rsidR="00FA3D87" w:rsidRDefault="00FA3D87" w:rsidP="00FA3D87">
      <w:pPr>
        <w:pBdr>
          <w:top w:val="nil"/>
          <w:left w:val="nil"/>
          <w:bottom w:val="nil"/>
          <w:right w:val="nil"/>
          <w:between w:val="nil"/>
        </w:pBdr>
        <w:ind w:left="426" w:hanging="142"/>
        <w:jc w:val="both"/>
        <w:rPr>
          <w:color w:val="000000"/>
        </w:rPr>
      </w:pPr>
      <w:r>
        <w:rPr>
          <w:color w:val="000000"/>
        </w:rPr>
        <w:t>„n) poskytují ošetřujícím lékařům, zaměstnavatelům a pojištěncům bezplatně tiskopisy předepsané podle tohoto zákona,“.</w:t>
      </w:r>
    </w:p>
    <w:p w:rsidR="00FA3D87" w:rsidRDefault="00FA3D87" w:rsidP="00FA3D87">
      <w:pPr>
        <w:pBdr>
          <w:top w:val="nil"/>
          <w:left w:val="nil"/>
          <w:bottom w:val="nil"/>
          <w:right w:val="nil"/>
          <w:between w:val="nil"/>
        </w:pBdr>
        <w:jc w:val="both"/>
        <w:rPr>
          <w:color w:val="FF0000"/>
        </w:rPr>
      </w:pPr>
    </w:p>
    <w:p w:rsidR="00FA3D87" w:rsidRDefault="00FA3D87" w:rsidP="00FA3D87">
      <w:pPr>
        <w:pBdr>
          <w:top w:val="nil"/>
          <w:left w:val="nil"/>
          <w:bottom w:val="nil"/>
          <w:right w:val="nil"/>
          <w:between w:val="nil"/>
        </w:pBdr>
        <w:jc w:val="both"/>
        <w:rPr>
          <w:color w:val="000000"/>
        </w:rPr>
      </w:pPr>
      <w:r>
        <w:rPr>
          <w:color w:val="000000"/>
        </w:rPr>
        <w:t xml:space="preserve">24. V § 84 odst. 3 písmeno d) zní: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567" w:hanging="283"/>
        <w:jc w:val="both"/>
        <w:rPr>
          <w:color w:val="000000"/>
        </w:rPr>
      </w:pPr>
      <w:r>
        <w:rPr>
          <w:color w:val="000000"/>
        </w:rPr>
        <w:t xml:space="preserve">„d) dávají ošetřujícímu lékaři předchozí souhlas v případech uvedených v § 56 odst. 3 větě třetí a odst. 6 a § 57 odst. 3 a 5; udělení nebo neudělení předchozího souhlasu neprodleně zaznamenávají do registru pojištěnců,“.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both"/>
        <w:rPr>
          <w:color w:val="000000"/>
        </w:rPr>
      </w:pPr>
      <w:r>
        <w:rPr>
          <w:color w:val="000000"/>
        </w:rPr>
        <w:t>25. V § 85 odst. 1 písm. f) se část věty za středníkem včetně středníku zrušuje.</w:t>
      </w:r>
    </w:p>
    <w:p w:rsidR="00FA3D87" w:rsidRDefault="00FA3D87" w:rsidP="00FA3D87">
      <w:pPr>
        <w:pBdr>
          <w:top w:val="nil"/>
          <w:left w:val="nil"/>
          <w:bottom w:val="nil"/>
          <w:right w:val="nil"/>
          <w:between w:val="nil"/>
        </w:pBdr>
        <w:jc w:val="both"/>
        <w:rPr>
          <w:i/>
          <w:color w:val="000000"/>
        </w:rPr>
      </w:pPr>
    </w:p>
    <w:p w:rsidR="00FA3D87" w:rsidRDefault="00FA3D87" w:rsidP="00FA3D87">
      <w:pPr>
        <w:pBdr>
          <w:top w:val="nil"/>
          <w:left w:val="nil"/>
          <w:bottom w:val="nil"/>
          <w:right w:val="nil"/>
          <w:between w:val="nil"/>
        </w:pBdr>
        <w:ind w:left="426" w:hanging="426"/>
        <w:jc w:val="both"/>
        <w:rPr>
          <w:color w:val="000000"/>
        </w:rPr>
      </w:pPr>
      <w:r>
        <w:rPr>
          <w:color w:val="000000"/>
        </w:rPr>
        <w:t>26. V § 94 odst. 1 větě třetí se za text „§ 97 odst. 1“  vkládají slova „nebo s předáním podkladů a údajů pro nemocenské podle § 97 odst. 2“.</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both"/>
        <w:rPr>
          <w:i/>
          <w:color w:val="FF0000"/>
        </w:rPr>
      </w:pPr>
      <w:r>
        <w:rPr>
          <w:color w:val="000000"/>
        </w:rPr>
        <w:t>27. § 97 včetně poznámek pod čarou č. 86 a 87 zní:</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center"/>
        <w:rPr>
          <w:color w:val="000000"/>
        </w:rPr>
      </w:pPr>
      <w:r>
        <w:rPr>
          <w:color w:val="000000"/>
        </w:rPr>
        <w:t>„§ 97</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firstLine="708"/>
        <w:jc w:val="both"/>
        <w:rPr>
          <w:color w:val="000000"/>
        </w:rPr>
      </w:pPr>
      <w:r>
        <w:rPr>
          <w:color w:val="000000"/>
        </w:rPr>
        <w:t>(1) Zaměstnavatel je povinen přijímat žádosti svých zaměstnaných osob o dávky, s výjimkou nemocenského, a další podklady potřebné pro stanovení nároku na dávky a jejich výplatu a neprodleně je spolu s údaji potřebnými pro výpočet dávek předávat okresní správě sociálního zabezpečení. Jde-li o žádost o otcovskou, předává zaměstnavatel tuto žádost okresní správě sociálního zabezpečení podle věty první neprodleně po uplynutí podpůrčí doby podle § 38b.</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firstLine="708"/>
        <w:jc w:val="both"/>
        <w:rPr>
          <w:color w:val="000000"/>
        </w:rPr>
      </w:pPr>
      <w:r>
        <w:rPr>
          <w:color w:val="000000"/>
        </w:rPr>
        <w:t xml:space="preserve">(2) Zaměstnavatel je povinen přijímat podklady potřebné pro stanovení nároku na nemocenské a jeho výplatu a spolu s údaji potřebnými pro výpočet nemocenského je předávat okresní správě sociálního zabezpečení; údaji potřebnými pro výplatu nemocenského jsou též údaje o způsobu výplaty mzdy, platu nebo odměny. Podklady pro výpočet nemocenského a údaje o způsobu výplaty mzdy, platu nebo odměny zaměstnavatel zasílá okresní správě sociálního zabezpečení neprodleně po uplynutí prvních 14 dnů trvání dočasné pracovní neschopnosti v elektronické podobě na elektronickou adresu určenou okresní správou sociálního zabezpečení.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firstLine="708"/>
        <w:jc w:val="both"/>
        <w:rPr>
          <w:color w:val="000000"/>
        </w:rPr>
      </w:pPr>
      <w:r>
        <w:rPr>
          <w:color w:val="000000"/>
        </w:rPr>
        <w:t xml:space="preserve">(3) Zaměstnavatel je povinen okresní správě sociálního zabezpečení neprodleně oznamovat též všechny skutečnosti, které mohou mít vliv na výplatu dávek.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firstLine="708"/>
        <w:jc w:val="both"/>
        <w:rPr>
          <w:color w:val="000000"/>
        </w:rPr>
      </w:pPr>
      <w:r>
        <w:rPr>
          <w:color w:val="000000"/>
        </w:rPr>
        <w:t xml:space="preserve">(4) Údaje potřebné pro výpočet dávek se předávají na předepsaném tiskopisu; těmito údaji se rozumí vyměřovací základy pro pojistné na důchodové pojištění uvedené v § 18 odst. 2 a vyloučené dny uvedené v § 18 odst. 7. Plátce odměny pěstouna, která osobě pečující a osobě v evidenci náleží podle zákona o sociálně-právní ochraně dětí, oznamuje na předepsaném tiskopisu pro účely výpočtu dávek měsíční výši této odměny, která osobě pečující a osobě v evidenci náležela za kalendářní měsíc předcházející kalendářnímu měsíci, v němž u něj vznikla sociální událost, popřípadě za kalendářní měsíc, v němž u něj vznikla sociální událost.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firstLine="708"/>
        <w:jc w:val="both"/>
        <w:rPr>
          <w:color w:val="000000"/>
        </w:rPr>
      </w:pPr>
      <w:r>
        <w:rPr>
          <w:color w:val="000000"/>
        </w:rPr>
        <w:t>(5) Zaměstnavatel je dále povinen předávat okresní správě sociálního zabezpečení nejpozději v následující pracovní den po dni, který je určen pro výplatu mezd a platů, údaje potřebné podle § 44 pro stanovení výše vyrovnávacího příspěvku v těhotenství a mateřství, a to za ty kalendářní měsíce, v nichž aspoň po část trvalo převedení podle § 42 odst. 1 až 3; těmito údaji se rozumí započitatelný příjem za kalendářní měsíc, v němž trvalo toto převedení aspoň po jeho část, a počet dnů uvedený v § 43 odst. 2.</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firstLine="708"/>
        <w:jc w:val="both"/>
        <w:rPr>
          <w:color w:val="000000"/>
        </w:rPr>
      </w:pPr>
      <w:r>
        <w:rPr>
          <w:color w:val="000000"/>
        </w:rPr>
        <w:t>(6) Je-li u zaměstnance nařízen výkon rozhodnutí srážkami ze mzdy, je zaměstnavatel povinen spolu s údaji potřebnými pro výpočet dávek předat okresní správě sociálního zabezpečení podklady pro provádění srážek z dávek nemocenského pojištění; těmito podklady se rozumí kopie usnesení o nařízení výkonu rozhodnutí, sdělení výše dosud provedených srážek a sdělení, jaká část základní částky</w:t>
      </w:r>
      <w:r>
        <w:rPr>
          <w:color w:val="000000"/>
          <w:vertAlign w:val="superscript"/>
        </w:rPr>
        <w:t xml:space="preserve">86) </w:t>
      </w:r>
      <w:r>
        <w:rPr>
          <w:color w:val="000000"/>
        </w:rPr>
        <w:t>nemá být okresní správou sociálního zabezpečení srážena</w:t>
      </w:r>
      <w:r>
        <w:rPr>
          <w:color w:val="000000"/>
          <w:vertAlign w:val="superscript"/>
        </w:rPr>
        <w:t>87)</w:t>
      </w:r>
      <w:r>
        <w:rPr>
          <w:color w:val="000000"/>
        </w:rPr>
        <w:t xml:space="preserve">. Pokud zaměstnavatel již předal okresní správě sociálního zabezpečení údaje potřebné pro výpočet dávek a důvod pro poskytování dávky nemocenského pojištění nadále trvá, je povinen předat okresní správě sociálního zabezpečení podklady pro provádění srážek z dávek nemocenského pojištění bez zbytečného odkladu.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firstLine="708"/>
        <w:jc w:val="both"/>
        <w:rPr>
          <w:color w:val="000000"/>
        </w:rPr>
      </w:pPr>
      <w:r>
        <w:rPr>
          <w:color w:val="000000"/>
        </w:rPr>
        <w:t>(7) Pokud zaměstnavatel nemůže z prokazatelných objektivních technických důvodů plnit povinnosti uvedené v odstavci 2 v elektronické podobě, může tak učinit v písemné podobě na předepsaném tiskopise zasláním na adresu určenou okresní správou sociálního zabezpečení; přitom je povinen uvést důvod tohoto postupu. Ustanovení § 61 odst. 5 platí zde obdobně.</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firstLine="708"/>
        <w:jc w:val="both"/>
        <w:rPr>
          <w:color w:val="000000"/>
        </w:rPr>
      </w:pPr>
      <w:r>
        <w:rPr>
          <w:color w:val="000000"/>
        </w:rPr>
        <w:t>(8) Povinnosti uvedené v odstavcích 1 až 7 jsou právnické nebo fyzické osoby, které již nejsou vedeny v registru zaměstnavatelů, povinny plnit též v případě žádostí osob, které byly zaměstnanými osobami a nárok na dávku uplatňují v ochranné lhůtě.</w:t>
      </w:r>
    </w:p>
    <w:p w:rsidR="00FA3D87" w:rsidRDefault="00FA3D87" w:rsidP="00FA3D87">
      <w:pPr>
        <w:pBdr>
          <w:top w:val="nil"/>
          <w:left w:val="nil"/>
          <w:bottom w:val="nil"/>
          <w:right w:val="nil"/>
          <w:between w:val="nil"/>
        </w:pBdr>
        <w:jc w:val="both"/>
        <w:rPr>
          <w:color w:val="000000"/>
        </w:rPr>
      </w:pPr>
      <w:r>
        <w:rPr>
          <w:color w:val="000000"/>
        </w:rPr>
        <w:t>_______________________</w:t>
      </w:r>
    </w:p>
    <w:p w:rsidR="00FA3D87" w:rsidRDefault="00FA3D87" w:rsidP="00FA3D87">
      <w:pPr>
        <w:pBdr>
          <w:top w:val="nil"/>
          <w:left w:val="nil"/>
          <w:bottom w:val="nil"/>
          <w:right w:val="nil"/>
          <w:between w:val="nil"/>
        </w:pBdr>
        <w:jc w:val="both"/>
        <w:rPr>
          <w:color w:val="000000"/>
        </w:rPr>
      </w:pPr>
      <w:r>
        <w:rPr>
          <w:color w:val="000000"/>
          <w:vertAlign w:val="superscript"/>
        </w:rPr>
        <w:t>86)</w:t>
      </w:r>
      <w:r>
        <w:rPr>
          <w:color w:val="000000"/>
        </w:rPr>
        <w:t xml:space="preserve"> § 278 občanského soudního řádu.</w:t>
      </w:r>
    </w:p>
    <w:p w:rsidR="00FA3D87" w:rsidRDefault="00FA3D87" w:rsidP="00FA3D87">
      <w:pPr>
        <w:pBdr>
          <w:top w:val="nil"/>
          <w:left w:val="nil"/>
          <w:bottom w:val="nil"/>
          <w:right w:val="nil"/>
          <w:between w:val="nil"/>
        </w:pBdr>
        <w:jc w:val="both"/>
        <w:rPr>
          <w:color w:val="000000"/>
        </w:rPr>
      </w:pPr>
      <w:r>
        <w:rPr>
          <w:color w:val="000000"/>
          <w:vertAlign w:val="superscript"/>
        </w:rPr>
        <w:t xml:space="preserve">87) </w:t>
      </w:r>
      <w:r>
        <w:rPr>
          <w:color w:val="000000"/>
        </w:rPr>
        <w:t>§ 293 odst. 4 a 5 občanského soudního řádu.“.</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both"/>
        <w:rPr>
          <w:color w:val="000000"/>
        </w:rPr>
      </w:pPr>
      <w:r>
        <w:rPr>
          <w:color w:val="000000"/>
        </w:rPr>
        <w:t>28. § 105 včetně poznámky pod čarou č. 51 zní:</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center"/>
        <w:rPr>
          <w:color w:val="000000"/>
        </w:rPr>
      </w:pPr>
      <w:r>
        <w:rPr>
          <w:color w:val="000000"/>
        </w:rPr>
        <w:t>„§ 105</w:t>
      </w:r>
    </w:p>
    <w:p w:rsidR="00FA3D87" w:rsidRDefault="00FA3D87" w:rsidP="00FA3D87">
      <w:pPr>
        <w:pBdr>
          <w:top w:val="nil"/>
          <w:left w:val="nil"/>
          <w:bottom w:val="nil"/>
          <w:right w:val="nil"/>
          <w:between w:val="nil"/>
        </w:pBdr>
        <w:ind w:left="284"/>
        <w:jc w:val="both"/>
        <w:rPr>
          <w:color w:val="000000"/>
        </w:rPr>
      </w:pPr>
    </w:p>
    <w:p w:rsidR="00FA3D87" w:rsidRDefault="00FA3D87" w:rsidP="00FA3D87">
      <w:pPr>
        <w:pBdr>
          <w:top w:val="nil"/>
          <w:left w:val="nil"/>
          <w:bottom w:val="nil"/>
          <w:right w:val="nil"/>
          <w:between w:val="nil"/>
        </w:pBdr>
        <w:ind w:left="284"/>
        <w:jc w:val="both"/>
        <w:rPr>
          <w:color w:val="000000"/>
        </w:rPr>
      </w:pPr>
      <w:r>
        <w:rPr>
          <w:color w:val="000000"/>
        </w:rPr>
        <w:tab/>
        <w:t xml:space="preserve">(1) Příslušný orgán ochrany veřejného zdraví je povinen na předepsaném tiskopisu potvrdit pro účely výplaty dávek a poskytování náhrady mzdy, platu nebo odměny nebo sníženého platu (snížené odměny) po dobu prvních 14 kalendářních dnů karantény nebo po dobu karantény, kdy pojištěnci náleží započitatelný příjem podle § 16 písm. b) nařízení karantény, její trvání a ukončení a příslušné části tohoto tiskopisu předat pojištěnci a zaslat příslušnému orgánu nemocenského pojištění nejpozději v pracovní den následující po dni, kdy nastala skutečnost zakládající tuto povinnost. Trvá-li karanténa déle než 14 kalendářních dnů, je povinen potvrdit její trvání vždy </w:t>
      </w:r>
      <w:proofErr w:type="gramStart"/>
      <w:r>
        <w:rPr>
          <w:color w:val="000000"/>
        </w:rPr>
        <w:t>ke</w:t>
      </w:r>
      <w:proofErr w:type="gramEnd"/>
      <w:r>
        <w:rPr>
          <w:color w:val="000000"/>
        </w:rPr>
        <w:t xml:space="preserve"> 14. kalendářnímu dni. Ustanovení § 61 odst. 1 písm. t) platí zde obdobně.</w:t>
      </w:r>
    </w:p>
    <w:p w:rsidR="00FA3D87" w:rsidRDefault="00FA3D87" w:rsidP="00FA3D87">
      <w:pPr>
        <w:pBdr>
          <w:top w:val="nil"/>
          <w:left w:val="nil"/>
          <w:bottom w:val="nil"/>
          <w:right w:val="nil"/>
          <w:between w:val="nil"/>
        </w:pBdr>
        <w:ind w:left="284"/>
        <w:jc w:val="both"/>
        <w:rPr>
          <w:color w:val="000000"/>
        </w:rPr>
      </w:pPr>
    </w:p>
    <w:p w:rsidR="00FA3D87" w:rsidRDefault="00FA3D87" w:rsidP="00FA3D87">
      <w:pPr>
        <w:pBdr>
          <w:top w:val="nil"/>
          <w:left w:val="nil"/>
          <w:bottom w:val="nil"/>
          <w:right w:val="nil"/>
          <w:between w:val="nil"/>
        </w:pBdr>
        <w:ind w:left="284" w:firstLine="424"/>
        <w:jc w:val="both"/>
        <w:rPr>
          <w:color w:val="000000"/>
        </w:rPr>
      </w:pPr>
      <w:r>
        <w:rPr>
          <w:color w:val="000000"/>
        </w:rPr>
        <w:t>(2) Ustanovení tohoto zákona týkající se orgánu ochrany veřejného zdraví platí obdobně pro ošetřujícího lékaře, pokud podle zvláštního právního předpisu</w:t>
      </w:r>
      <w:r>
        <w:rPr>
          <w:color w:val="000000"/>
          <w:vertAlign w:val="superscript"/>
        </w:rPr>
        <w:t>51)</w:t>
      </w:r>
      <w:r>
        <w:rPr>
          <w:color w:val="000000"/>
        </w:rPr>
        <w:t xml:space="preserve"> posuzuje nebo nařídil karanténu.</w:t>
      </w:r>
    </w:p>
    <w:p w:rsidR="00FA3D87" w:rsidRDefault="00FA3D87" w:rsidP="00FA3D87">
      <w:pPr>
        <w:pBdr>
          <w:top w:val="nil"/>
          <w:left w:val="nil"/>
          <w:bottom w:val="nil"/>
          <w:right w:val="nil"/>
          <w:between w:val="nil"/>
        </w:pBdr>
        <w:ind w:left="284"/>
        <w:jc w:val="both"/>
        <w:rPr>
          <w:color w:val="000000"/>
        </w:rPr>
      </w:pPr>
      <w:r>
        <w:rPr>
          <w:color w:val="000000"/>
        </w:rPr>
        <w:lastRenderedPageBreak/>
        <w:t>_______________________</w:t>
      </w:r>
    </w:p>
    <w:p w:rsidR="00FA3D87" w:rsidRDefault="00FA3D87" w:rsidP="00FA3D87">
      <w:pPr>
        <w:pBdr>
          <w:top w:val="nil"/>
          <w:left w:val="nil"/>
          <w:bottom w:val="nil"/>
          <w:right w:val="nil"/>
          <w:between w:val="nil"/>
        </w:pBdr>
        <w:ind w:left="284"/>
        <w:jc w:val="both"/>
        <w:rPr>
          <w:color w:val="000000"/>
        </w:rPr>
      </w:pPr>
      <w:r>
        <w:rPr>
          <w:color w:val="000000"/>
        </w:rPr>
        <w:t>51) § 67 odst. 2 zákona č. 258/2000 Sb.“.</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29. V § 109 odst. 7 závěrečné části ustanovení se slova „věta čtvrtá“ nahrazují slovy „a odst. 4“.</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426" w:hanging="426"/>
        <w:jc w:val="both"/>
        <w:rPr>
          <w:color w:val="000000"/>
        </w:rPr>
      </w:pPr>
      <w:r>
        <w:rPr>
          <w:color w:val="000000"/>
        </w:rPr>
        <w:t>30. V § 110 odst. 5 se věta třetí nahrazuje větami „Nemocenské se zaměstnanci vyplácí stejným způsobem, jakým je zaměstnanci vyplácena mzda, plat nebo odměna, pokud zaměstnanec nepožádá o jiný způsob výplaty nemocenského. Je-li zaměstnanci vyplácena mzda, plat nebo odměna v hotovosti na pracovišti, prostřednictvím držitele poštovní licence do ciziny nebo do ciziny na účet jiného peněžního ústavu, než banky, vyplácí se nemocenské zaměstnanci způsobem, který určí; ustanovení § 111 odst. 2 tím není dotčeno.“.</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both"/>
        <w:rPr>
          <w:color w:val="000000"/>
        </w:rPr>
      </w:pPr>
      <w:r>
        <w:rPr>
          <w:color w:val="000000"/>
        </w:rPr>
        <w:t xml:space="preserve">31. § 111 včetně nadpisu zní: </w:t>
      </w:r>
    </w:p>
    <w:p w:rsidR="00FA3D87" w:rsidRDefault="00FA3D87" w:rsidP="00FA3D87">
      <w:pPr>
        <w:pBdr>
          <w:top w:val="nil"/>
          <w:left w:val="nil"/>
          <w:bottom w:val="nil"/>
          <w:right w:val="nil"/>
          <w:between w:val="nil"/>
        </w:pBdr>
        <w:jc w:val="center"/>
        <w:rPr>
          <w:color w:val="000000"/>
        </w:rPr>
      </w:pPr>
    </w:p>
    <w:p w:rsidR="00FA3D87" w:rsidRDefault="00FA3D87" w:rsidP="00FA3D87">
      <w:pPr>
        <w:pBdr>
          <w:top w:val="nil"/>
          <w:left w:val="nil"/>
          <w:bottom w:val="nil"/>
          <w:right w:val="nil"/>
          <w:between w:val="nil"/>
        </w:pBdr>
        <w:jc w:val="center"/>
        <w:rPr>
          <w:color w:val="000000"/>
        </w:rPr>
      </w:pPr>
      <w:r>
        <w:rPr>
          <w:color w:val="000000"/>
        </w:rPr>
        <w:t>„§ 111</w:t>
      </w:r>
    </w:p>
    <w:p w:rsidR="00FA3D87" w:rsidRDefault="00FA3D87" w:rsidP="00FA3D87">
      <w:pPr>
        <w:pBdr>
          <w:top w:val="nil"/>
          <w:left w:val="nil"/>
          <w:bottom w:val="nil"/>
          <w:right w:val="nil"/>
          <w:between w:val="nil"/>
        </w:pBdr>
        <w:jc w:val="center"/>
        <w:rPr>
          <w:b/>
          <w:color w:val="000000"/>
        </w:rPr>
      </w:pPr>
      <w:r>
        <w:rPr>
          <w:b/>
          <w:color w:val="000000"/>
        </w:rPr>
        <w:t>Výplata dávek do ciziny</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284"/>
        <w:jc w:val="both"/>
        <w:rPr>
          <w:color w:val="000000"/>
        </w:rPr>
      </w:pPr>
      <w:r>
        <w:rPr>
          <w:color w:val="000000"/>
        </w:rPr>
        <w:tab/>
        <w:t>(1) Dávky, s výjimkou nemocenského, se vyplácejí do ciziny na základě žádosti pojištěnce. Nemocenské se vyplácí do ciziny, je-li zaměstnanci do ciziny vyplácena mzda, plat nebo odměna na účet pojištěnce u banky, nebo kdy tak zaměstnanec určí v případech uvedených v § 110 odst. 5.</w:t>
      </w:r>
    </w:p>
    <w:p w:rsidR="00FA3D87" w:rsidRDefault="00FA3D87" w:rsidP="00FA3D87">
      <w:pPr>
        <w:pBdr>
          <w:top w:val="nil"/>
          <w:left w:val="nil"/>
          <w:bottom w:val="nil"/>
          <w:right w:val="nil"/>
          <w:between w:val="nil"/>
        </w:pBdr>
        <w:ind w:left="284"/>
        <w:jc w:val="both"/>
        <w:rPr>
          <w:color w:val="000000"/>
        </w:rPr>
      </w:pPr>
    </w:p>
    <w:p w:rsidR="00FA3D87" w:rsidRDefault="00FA3D87" w:rsidP="00FA3D87">
      <w:pPr>
        <w:pBdr>
          <w:top w:val="nil"/>
          <w:left w:val="nil"/>
          <w:bottom w:val="nil"/>
          <w:right w:val="nil"/>
          <w:between w:val="nil"/>
        </w:pBdr>
        <w:ind w:left="284" w:firstLine="707"/>
        <w:jc w:val="both"/>
        <w:rPr>
          <w:color w:val="000000"/>
        </w:rPr>
      </w:pPr>
      <w:r>
        <w:rPr>
          <w:color w:val="000000"/>
        </w:rPr>
        <w:t>(2) Dávky se vyplácejí do ciziny jen na účet pojištěnce u banky a za úhradu nákladů této výplaty; orgán nemocenského pojištění, který dávku do ciziny vyplácí, je povinen zveřejnit způsob stanovení těchto nákladů.“.</w:t>
      </w:r>
    </w:p>
    <w:p w:rsidR="00FA3D87" w:rsidRDefault="00FA3D87" w:rsidP="00FA3D87">
      <w:pPr>
        <w:jc w:val="both"/>
      </w:pPr>
    </w:p>
    <w:p w:rsidR="00FA3D87" w:rsidRDefault="00FA3D87" w:rsidP="00FA3D87">
      <w:pPr>
        <w:jc w:val="both"/>
      </w:pPr>
      <w:r>
        <w:t>32. V § 116 se za odstavec 6 vkládají nové odstavce 7 až 9, které znějí:</w:t>
      </w:r>
    </w:p>
    <w:p w:rsidR="00FA3D87" w:rsidRDefault="00FA3D87" w:rsidP="00FA3D87">
      <w:pPr>
        <w:ind w:firstLine="426"/>
        <w:jc w:val="both"/>
      </w:pPr>
    </w:p>
    <w:p w:rsidR="00FA3D87" w:rsidRDefault="00FA3D87" w:rsidP="00FA3D87">
      <w:pPr>
        <w:ind w:left="426" w:firstLine="281"/>
        <w:jc w:val="both"/>
      </w:pPr>
      <w:r>
        <w:t>„(7) Orgány nemocenského pojištění sdělují zaměstnavatelům na jejich žádost neprodleně,</w:t>
      </w:r>
    </w:p>
    <w:p w:rsidR="00FA3D87" w:rsidRDefault="00FA3D87" w:rsidP="00FA3D87">
      <w:pPr>
        <w:ind w:left="426" w:firstLine="141"/>
        <w:jc w:val="both"/>
      </w:pPr>
    </w:p>
    <w:p w:rsidR="00FA3D87" w:rsidRDefault="00FA3D87" w:rsidP="00FA3D87">
      <w:pPr>
        <w:ind w:left="426" w:hanging="142"/>
        <w:jc w:val="both"/>
      </w:pPr>
      <w:r>
        <w:t>a) že obdržely rozhodnutí o tom, že zaměstnanec, který je evidován v registru pojištěnců, byl uznán dočasně práce neschopným k zaměstnání u zaměstnavatele, číslo rozhodnutí o dočasné pracovní neschopnosti, datum vzniku dočasné pracovní neschopnosti, rozhodnutí o ukončení dočasné pracovní neschopnosti a datum ukončení dočasné pracovní neschopnosti tohoto zaměstnance,</w:t>
      </w:r>
    </w:p>
    <w:p w:rsidR="00FA3D87" w:rsidRDefault="00FA3D87" w:rsidP="00FA3D87">
      <w:pPr>
        <w:ind w:left="426" w:hanging="142"/>
        <w:jc w:val="both"/>
      </w:pPr>
    </w:p>
    <w:p w:rsidR="00FA3D87" w:rsidRDefault="00FA3D87" w:rsidP="00FA3D87">
      <w:pPr>
        <w:ind w:left="426" w:hanging="142"/>
        <w:jc w:val="both"/>
      </w:pPr>
      <w:r>
        <w:t>b) zda v rozhodnutí o vzniku dočasné pracovní neschopnosti ošetřující lékař vyznačil, že zaměstnanec uvádí nebo je podezření, že došlo k pracovnímu úrazu, úrazu zaviněnému jinou osobou nebo k požití alkoholu nebo zneužití omamných nebo psychotropních látek,</w:t>
      </w:r>
    </w:p>
    <w:p w:rsidR="00FA3D87" w:rsidRDefault="00FA3D87" w:rsidP="00FA3D87">
      <w:pPr>
        <w:ind w:left="426" w:hanging="142"/>
        <w:jc w:val="both"/>
      </w:pPr>
    </w:p>
    <w:p w:rsidR="00FA3D87" w:rsidRDefault="00FA3D87" w:rsidP="00FA3D87">
      <w:pPr>
        <w:ind w:left="426" w:hanging="142"/>
        <w:jc w:val="both"/>
      </w:pPr>
      <w:r>
        <w:t xml:space="preserve">c) místo pobytu zaměstnance a rozsah a dobu povolených vycházek v období prvních 14 kalendářních dnů dočasné pracovní neschopnosti, popřípadě náleží-li zaměstnanci po uplynutí tohoto období v době dočasné pracovní neschopnosti nadále započitatelný příjem [§ 16 písm. b)], také v období, po které mu v době dočasné pracovní neschopnosti náleží tento příjem, </w:t>
      </w:r>
    </w:p>
    <w:p w:rsidR="00FA3D87" w:rsidRDefault="00FA3D87" w:rsidP="00FA3D87">
      <w:pPr>
        <w:ind w:left="426" w:hanging="142"/>
        <w:jc w:val="both"/>
      </w:pPr>
    </w:p>
    <w:p w:rsidR="00FA3D87" w:rsidRDefault="00FA3D87" w:rsidP="00FA3D87">
      <w:pPr>
        <w:ind w:left="426" w:hanging="142"/>
        <w:jc w:val="both"/>
      </w:pPr>
      <w:r>
        <w:t>d) jméno, příjmení a adresu pracoviště ošetřujícího lékaře, název a adresu pracoviště poskytovatele zdravotních služeb, který vydal rozhodnutí o vzniku nebo o ukončení dočasné pracovní neschopnosti nebo jméno, příjmení a adresu pracoviště ošetřujícího lékaře, název a adresu pracoviště poskytovatele zdravotních služeb, který převzal dočasně práce neschopného zaměstnance do své péče.</w:t>
      </w:r>
    </w:p>
    <w:p w:rsidR="00FA3D87" w:rsidRDefault="00FA3D87" w:rsidP="00FA3D87">
      <w:pPr>
        <w:ind w:left="426" w:firstLine="141"/>
        <w:jc w:val="both"/>
      </w:pPr>
    </w:p>
    <w:p w:rsidR="00FA3D87" w:rsidRDefault="00FA3D87" w:rsidP="00FA3D87">
      <w:pPr>
        <w:ind w:left="426" w:firstLine="281"/>
        <w:jc w:val="both"/>
      </w:pPr>
      <w:r>
        <w:t xml:space="preserve">(8) Údaje podle odstavce 7 sdělují orgány nemocenského pojištění zaměstnavateli i po skončení zaměstnání jeho zaměstnance, a to pouze v rozsahu, který se vztahuje k době trvání zaměstnání, pro které byl tento zaměstnanec uznán dočasně práce neschopným. Povinnost orgánů </w:t>
      </w:r>
      <w:r>
        <w:lastRenderedPageBreak/>
        <w:t xml:space="preserve">nemocenského pojištění sdělovat zaměstnavateli údaje podle odstavce 7 zaniká uplynutím 3 let ode dne ukončení dočasné pracovní neschopnosti zaměstnance, k níž se požadované údaje vztahují. </w:t>
      </w:r>
    </w:p>
    <w:p w:rsidR="00FA3D87" w:rsidRDefault="00FA3D87" w:rsidP="00FA3D87">
      <w:pPr>
        <w:ind w:left="426" w:firstLine="141"/>
        <w:jc w:val="both"/>
      </w:pPr>
    </w:p>
    <w:p w:rsidR="00FA3D87" w:rsidRDefault="00FA3D87" w:rsidP="00FA3D87">
      <w:pPr>
        <w:ind w:left="426" w:firstLine="281"/>
        <w:jc w:val="both"/>
      </w:pPr>
      <w:r>
        <w:t>(9) Žádost podle odstavce 7 zaměstnavatel podává v elektronické podobě, a to způsobem stanoveným orgánem nemocenského pojištění, který je uveden na jeho internetových stránkách. Orgán nemocenského pojištění sděluje údaje podle odstavce 7 v elektronické podobě způsobem umožňujícím dálkový přístup.“.</w:t>
      </w:r>
    </w:p>
    <w:p w:rsidR="00FA3D87" w:rsidRDefault="00FA3D87" w:rsidP="00FA3D87">
      <w:pPr>
        <w:ind w:firstLine="426"/>
        <w:jc w:val="both"/>
      </w:pPr>
    </w:p>
    <w:p w:rsidR="00FA3D87" w:rsidRDefault="00FA3D87" w:rsidP="00FA3D87">
      <w:pPr>
        <w:ind w:firstLine="426"/>
        <w:jc w:val="both"/>
      </w:pPr>
      <w:r>
        <w:t>Dosavadní odstavce 7 a 8 se označují jako odstavce 10 a 11.</w:t>
      </w:r>
    </w:p>
    <w:p w:rsidR="00FA3D87" w:rsidRDefault="00FA3D87" w:rsidP="00FA3D87">
      <w:pPr>
        <w:jc w:val="both"/>
      </w:pPr>
    </w:p>
    <w:p w:rsidR="00FA3D87" w:rsidRDefault="00FA3D87" w:rsidP="00FA3D87">
      <w:pPr>
        <w:jc w:val="both"/>
      </w:pPr>
      <w:r>
        <w:t xml:space="preserve">33. V § 116 odst. 11 se číslo „7“ nahrazuje číslem „10“. </w:t>
      </w:r>
    </w:p>
    <w:p w:rsidR="00FA3D87" w:rsidRDefault="00FA3D87" w:rsidP="00FA3D87">
      <w:pPr>
        <w:pBdr>
          <w:top w:val="nil"/>
          <w:left w:val="nil"/>
          <w:bottom w:val="nil"/>
          <w:right w:val="nil"/>
          <w:between w:val="nil"/>
        </w:pBdr>
        <w:jc w:val="both"/>
        <w:rPr>
          <w:b/>
          <w:color w:val="FF0000"/>
        </w:rPr>
      </w:pPr>
    </w:p>
    <w:p w:rsidR="00FA3D87" w:rsidRDefault="00FA3D87" w:rsidP="00FA3D87">
      <w:pPr>
        <w:pBdr>
          <w:top w:val="nil"/>
          <w:left w:val="nil"/>
          <w:bottom w:val="nil"/>
          <w:right w:val="nil"/>
          <w:between w:val="nil"/>
        </w:pBdr>
        <w:jc w:val="both"/>
        <w:rPr>
          <w:color w:val="000000"/>
        </w:rPr>
      </w:pPr>
      <w:r>
        <w:rPr>
          <w:color w:val="000000"/>
        </w:rPr>
        <w:t xml:space="preserve">34. Za § 116 se vkládá nový § 116a, který včetně nadpisu zní: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center"/>
        <w:rPr>
          <w:color w:val="000000"/>
        </w:rPr>
      </w:pPr>
      <w:r>
        <w:rPr>
          <w:color w:val="000000"/>
        </w:rPr>
        <w:t>„§116a</w:t>
      </w:r>
    </w:p>
    <w:p w:rsidR="00FA3D87" w:rsidRDefault="00FA3D87" w:rsidP="00FA3D87">
      <w:pPr>
        <w:pBdr>
          <w:top w:val="nil"/>
          <w:left w:val="nil"/>
          <w:bottom w:val="nil"/>
          <w:right w:val="nil"/>
          <w:between w:val="nil"/>
        </w:pBdr>
        <w:jc w:val="center"/>
        <w:rPr>
          <w:b/>
          <w:color w:val="000000"/>
        </w:rPr>
      </w:pPr>
      <w:r>
        <w:rPr>
          <w:b/>
          <w:color w:val="000000"/>
        </w:rPr>
        <w:t>Oznamování vzniku dočasných pracovních neschopností zaměstnanců</w:t>
      </w:r>
    </w:p>
    <w:p w:rsidR="00FA3D87" w:rsidRDefault="00FA3D87" w:rsidP="00FA3D87">
      <w:pPr>
        <w:pBdr>
          <w:top w:val="nil"/>
          <w:left w:val="nil"/>
          <w:bottom w:val="nil"/>
          <w:right w:val="nil"/>
          <w:between w:val="nil"/>
        </w:pBdr>
        <w:ind w:firstLine="708"/>
        <w:jc w:val="both"/>
        <w:rPr>
          <w:color w:val="000000"/>
        </w:rPr>
      </w:pPr>
    </w:p>
    <w:p w:rsidR="00FA3D87" w:rsidRDefault="00FA3D87" w:rsidP="00FA3D87">
      <w:pPr>
        <w:pBdr>
          <w:top w:val="nil"/>
          <w:left w:val="nil"/>
          <w:bottom w:val="nil"/>
          <w:right w:val="nil"/>
          <w:between w:val="nil"/>
        </w:pBdr>
        <w:ind w:left="284" w:firstLine="424"/>
        <w:jc w:val="both"/>
        <w:rPr>
          <w:color w:val="000000"/>
        </w:rPr>
      </w:pPr>
      <w:r>
        <w:rPr>
          <w:color w:val="000000"/>
        </w:rPr>
        <w:t>(1) Česká správa sociálního zabezpečení na žádost zaměstnavatele neprodleně zasílá zaměstnavateli informaci o tom, že ošetřující lékař v rozhodnutí o vzniku dočasné pracovní neschopnosti uvedl, že zaměstnanec nemůže vykonávat zaměstnání [§ 3 písm. g)] pro tohoto zaměstnavatele, číslo rozhodnutí a datum vzniku dočasné pracovní neschopnosti. Česká správa sociálního zabezpečení zasílá informaci podle věty první v elektronické podobě způsobem, který zaručuje ochranu osobních údajů.</w:t>
      </w:r>
    </w:p>
    <w:p w:rsidR="00FA3D87" w:rsidRDefault="00FA3D87" w:rsidP="00FA3D87">
      <w:pPr>
        <w:pBdr>
          <w:top w:val="nil"/>
          <w:left w:val="nil"/>
          <w:bottom w:val="nil"/>
          <w:right w:val="nil"/>
          <w:between w:val="nil"/>
        </w:pBdr>
        <w:ind w:left="284" w:firstLine="424"/>
        <w:jc w:val="both"/>
        <w:rPr>
          <w:color w:val="000000"/>
        </w:rPr>
      </w:pPr>
    </w:p>
    <w:p w:rsidR="00FA3D87" w:rsidRDefault="00FA3D87" w:rsidP="00FA3D87">
      <w:pPr>
        <w:pBdr>
          <w:top w:val="nil"/>
          <w:left w:val="nil"/>
          <w:bottom w:val="nil"/>
          <w:right w:val="nil"/>
          <w:between w:val="nil"/>
        </w:pBdr>
        <w:ind w:left="284" w:firstLine="424"/>
        <w:jc w:val="both"/>
        <w:rPr>
          <w:color w:val="000000"/>
        </w:rPr>
      </w:pPr>
      <w:r>
        <w:rPr>
          <w:color w:val="000000"/>
        </w:rPr>
        <w:t>(2) Žádost podle odstavce 1 zaměstnavatel podává v elektronické podobě na předepsaném tiskopise způsobem určeným Českou správou sociálního zabezpečení; v žádosti uvede způsob, kterým mají být informace o vzniku dočasné pracovní neschopnosti zaměstnanců zasílány. Žádost o zasílání informací podle odstavce 1 se považuje za žádost podanou podle § 160 odst. 3. V žádosti může zaměstnavatel vymezit délku období, za které mu mají být informace podle odstavce 1 zasílány.“.</w:t>
      </w:r>
    </w:p>
    <w:p w:rsidR="00FA3D87" w:rsidRDefault="00FA3D87" w:rsidP="00FA3D87">
      <w:pPr>
        <w:pBdr>
          <w:top w:val="nil"/>
          <w:left w:val="nil"/>
          <w:bottom w:val="nil"/>
          <w:right w:val="nil"/>
          <w:between w:val="nil"/>
        </w:pBdr>
        <w:jc w:val="both"/>
        <w:rPr>
          <w:color w:val="000000"/>
        </w:rPr>
      </w:pPr>
    </w:p>
    <w:p w:rsidR="00FA3D87" w:rsidRDefault="00FA3D87" w:rsidP="00FA3D87">
      <w:pPr>
        <w:pStyle w:val="Bezmezer"/>
        <w:rPr>
          <w:rFonts w:ascii="Times New Roman" w:hAnsi="Times New Roman"/>
          <w:color w:val="auto"/>
          <w:sz w:val="24"/>
        </w:rPr>
      </w:pPr>
      <w:r w:rsidRPr="00257D21">
        <w:rPr>
          <w:rFonts w:ascii="Times New Roman" w:hAnsi="Times New Roman"/>
          <w:color w:val="auto"/>
          <w:sz w:val="24"/>
        </w:rPr>
        <w:t>35.</w:t>
      </w:r>
      <w:r w:rsidRPr="00257D21">
        <w:t xml:space="preserve"> </w:t>
      </w:r>
      <w:r w:rsidRPr="00257D21">
        <w:rPr>
          <w:rFonts w:ascii="Times New Roman" w:hAnsi="Times New Roman"/>
          <w:color w:val="auto"/>
          <w:sz w:val="24"/>
        </w:rPr>
        <w:t>V § 117 se za odstavec 6 vkládá nový odstavec 7, který zní:</w:t>
      </w:r>
    </w:p>
    <w:p w:rsidR="00FA3D87" w:rsidRDefault="00FA3D87" w:rsidP="00FA3D87">
      <w:pPr>
        <w:pStyle w:val="Bezmezer"/>
        <w:rPr>
          <w:rFonts w:ascii="Times New Roman" w:hAnsi="Times New Roman"/>
          <w:color w:val="auto"/>
          <w:sz w:val="24"/>
        </w:rPr>
      </w:pPr>
    </w:p>
    <w:p w:rsidR="00FA3D87" w:rsidRDefault="00FA3D87" w:rsidP="00FA3D87">
      <w:pPr>
        <w:pStyle w:val="Bezmezer"/>
        <w:ind w:left="426" w:firstLine="283"/>
        <w:rPr>
          <w:rFonts w:ascii="Times New Roman" w:hAnsi="Times New Roman"/>
          <w:color w:val="auto"/>
          <w:sz w:val="24"/>
        </w:rPr>
      </w:pPr>
      <w:r w:rsidRPr="005018E7">
        <w:t xml:space="preserve"> </w:t>
      </w:r>
      <w:r w:rsidRPr="005018E7">
        <w:rPr>
          <w:rFonts w:ascii="Times New Roman" w:hAnsi="Times New Roman"/>
          <w:color w:val="auto"/>
          <w:sz w:val="24"/>
        </w:rPr>
        <w:t>„(7) Za účelem ověřování identity ošetřujícího lékaře je Česká správa sociálního zabezpečení oprávněna využívat přístupové certifikáty poskytovatelů zdravotních služeb vydávané Státním ústavem pro kontrolu léčiv. Státní ústav pro kontrolu léčiv za tímto účelem poskytuje České správě sociálního zabezpečení potřebné údaje.“.</w:t>
      </w:r>
    </w:p>
    <w:p w:rsidR="00FA3D87" w:rsidRDefault="00FA3D87" w:rsidP="00FA3D87">
      <w:pPr>
        <w:pStyle w:val="Bezmezer"/>
        <w:rPr>
          <w:rFonts w:ascii="Times New Roman" w:hAnsi="Times New Roman"/>
          <w:color w:val="auto"/>
          <w:sz w:val="24"/>
        </w:rPr>
      </w:pPr>
    </w:p>
    <w:p w:rsidR="00FA3D87" w:rsidRPr="007A755A" w:rsidRDefault="00FA3D87" w:rsidP="00FA3D87">
      <w:pPr>
        <w:ind w:firstLine="426"/>
        <w:jc w:val="both"/>
        <w:rPr>
          <w:rFonts w:eastAsiaTheme="minorHAnsi"/>
          <w:lang w:eastAsia="en-US"/>
        </w:rPr>
      </w:pPr>
      <w:r w:rsidRPr="008745A1">
        <w:rPr>
          <w:rFonts w:eastAsiaTheme="minorHAnsi"/>
          <w:szCs w:val="22"/>
          <w:lang w:eastAsia="en-US"/>
        </w:rPr>
        <w:t>Dosavadní odstavce 7 a 8 se označují jako odstavce 8 a 9.</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both"/>
        <w:rPr>
          <w:color w:val="000000"/>
        </w:rPr>
      </w:pPr>
      <w:r>
        <w:rPr>
          <w:color w:val="000000"/>
        </w:rPr>
        <w:t xml:space="preserve">36. V § 122 odst. 3 se za písmeno m) vkládá nové písmeno n), které zní: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426" w:hanging="426"/>
        <w:jc w:val="both"/>
        <w:rPr>
          <w:b/>
          <w:color w:val="FF0000"/>
        </w:rPr>
      </w:pPr>
      <w:r>
        <w:rPr>
          <w:color w:val="000000"/>
        </w:rPr>
        <w:t xml:space="preserve">„n) údaje o dočasné pracovní neschopnosti a karanténě v rozsahu podle § 116 odst. 7, a dále statistickou značku diagnózy, skutečnost, že ke vzniku dočasné pracovní neschopnosti došlo v důsledku úrazu, místo pobytu dočasně práce neschopného pojištěnce a rozsah a dobu povolených vycházek v době dočasné pracovní neschopnosti v období od patnáctého kalendářního dne dočasné pracovní neschopnosti, popřípadě po skončení období, po které náleží v době dočasné pracovní neschopnosti nadále započitatelný příjem [§ 16 písm. b)], název a adresu pracoviště poskytovatele zdravotních služeb, který pojištěnci povolil změnu pobytu v době dočasné pracovní neschopnosti, povolil vycházky nebo změnu jejich rozsahu a doby, není-li tento poskytovatel zdravotních služeb zároveň ošetřujícím lékařem zaměstnance, údaje o udělení nebo </w:t>
      </w:r>
      <w:r>
        <w:rPr>
          <w:color w:val="000000"/>
        </w:rPr>
        <w:lastRenderedPageBreak/>
        <w:t>neudělení předchozího souhlasu ošetřujícímu lékaři v případech uvedených v § 56 odst. 3 věta třetí a odst. 6 a § 57 odst. 3 a 5, údaj o tom, že pojištěnci byla nařízena karanténa, číslo rozhodnutí o nařízení karantény, datum nařízení karantény, dobu trvání karantény, důvod karantény, rozhodnutí o ukončení karantény a datum ukončení karantény a jméno, příjmení a adresu pracoviště orgánu nebo ošetřujícího lékaře, který rozhodl o nařízení nebo ukončení karantény nebo potvrdil její trvání,“.</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firstLine="284"/>
        <w:jc w:val="both"/>
        <w:rPr>
          <w:color w:val="000000"/>
        </w:rPr>
      </w:pPr>
      <w:r>
        <w:rPr>
          <w:color w:val="000000"/>
        </w:rPr>
        <w:t xml:space="preserve">Dosavadní písmena n) až x) se označují jako písmena o) až y). </w:t>
      </w:r>
    </w:p>
    <w:p w:rsidR="00FA3D87" w:rsidRDefault="00FA3D87" w:rsidP="00FA3D87">
      <w:pPr>
        <w:pBdr>
          <w:top w:val="nil"/>
          <w:left w:val="nil"/>
          <w:bottom w:val="nil"/>
          <w:right w:val="nil"/>
          <w:between w:val="nil"/>
        </w:pBdr>
        <w:ind w:firstLine="284"/>
        <w:jc w:val="both"/>
        <w:rPr>
          <w:color w:val="000000"/>
        </w:rPr>
      </w:pPr>
    </w:p>
    <w:p w:rsidR="00FA3D87" w:rsidRDefault="00FA3D87" w:rsidP="00FA3D87">
      <w:pPr>
        <w:pBdr>
          <w:top w:val="nil"/>
          <w:left w:val="nil"/>
          <w:bottom w:val="nil"/>
          <w:right w:val="nil"/>
          <w:between w:val="nil"/>
        </w:pBdr>
        <w:jc w:val="both"/>
        <w:rPr>
          <w:color w:val="000000"/>
        </w:rPr>
      </w:pPr>
      <w:r>
        <w:rPr>
          <w:color w:val="000000"/>
        </w:rPr>
        <w:t xml:space="preserve">37. V § 122a odstavec 1 zní: </w:t>
      </w:r>
    </w:p>
    <w:p w:rsidR="00FA3D87" w:rsidRDefault="00FA3D87" w:rsidP="00FA3D87">
      <w:pPr>
        <w:pBdr>
          <w:top w:val="nil"/>
          <w:left w:val="nil"/>
          <w:bottom w:val="nil"/>
          <w:right w:val="nil"/>
          <w:between w:val="nil"/>
        </w:pBdr>
        <w:ind w:firstLine="426"/>
        <w:jc w:val="both"/>
        <w:rPr>
          <w:color w:val="000000"/>
        </w:rPr>
      </w:pPr>
    </w:p>
    <w:p w:rsidR="00FA3D87" w:rsidRDefault="00FA3D87" w:rsidP="00FA3D87">
      <w:pPr>
        <w:pBdr>
          <w:top w:val="nil"/>
          <w:left w:val="nil"/>
          <w:bottom w:val="nil"/>
          <w:right w:val="nil"/>
          <w:between w:val="nil"/>
        </w:pBdr>
        <w:ind w:left="284" w:firstLine="141"/>
        <w:jc w:val="both"/>
        <w:rPr>
          <w:color w:val="000000"/>
        </w:rPr>
      </w:pPr>
      <w:r>
        <w:rPr>
          <w:color w:val="000000"/>
        </w:rPr>
        <w:tab/>
        <w:t>„(1) Přístup do registru pojištěnců, a to i způsobem umožňujícím dálkový přístup, má též</w:t>
      </w:r>
    </w:p>
    <w:p w:rsidR="00FA3D87" w:rsidRDefault="00FA3D87" w:rsidP="00FA3D87">
      <w:pPr>
        <w:pBdr>
          <w:top w:val="nil"/>
          <w:left w:val="nil"/>
          <w:bottom w:val="nil"/>
          <w:right w:val="nil"/>
          <w:between w:val="nil"/>
        </w:pBdr>
        <w:ind w:left="426" w:hanging="142"/>
        <w:jc w:val="both"/>
        <w:rPr>
          <w:color w:val="000000"/>
        </w:rPr>
      </w:pPr>
      <w:r>
        <w:rPr>
          <w:color w:val="000000"/>
        </w:rPr>
        <w:t xml:space="preserve">a) poskytovatel zdravotních služeb, jde-li o údaje uvedené v § 122 odst. 3 písm. a) až l) a s) až u) a údaje uvedené v § 122 odst. 3 písm. n) včetně statistické značky diagnózy, které se týkají pojištěnce, </w:t>
      </w:r>
    </w:p>
    <w:p w:rsidR="00FA3D87" w:rsidRDefault="00FA3D87" w:rsidP="00FA3D87">
      <w:pPr>
        <w:pBdr>
          <w:top w:val="nil"/>
          <w:left w:val="nil"/>
          <w:bottom w:val="nil"/>
          <w:right w:val="nil"/>
          <w:between w:val="nil"/>
        </w:pBdr>
        <w:ind w:left="426"/>
        <w:jc w:val="both"/>
        <w:rPr>
          <w:color w:val="000000"/>
        </w:rPr>
      </w:pPr>
      <w:r>
        <w:rPr>
          <w:color w:val="000000"/>
        </w:rPr>
        <w:t>1. jehož dočasnou pracovní neschopnost posuzuje, nebo</w:t>
      </w:r>
    </w:p>
    <w:p w:rsidR="00FA3D87" w:rsidRDefault="00FA3D87" w:rsidP="00FA3D87">
      <w:pPr>
        <w:pBdr>
          <w:top w:val="nil"/>
          <w:left w:val="nil"/>
          <w:bottom w:val="nil"/>
          <w:right w:val="nil"/>
          <w:between w:val="nil"/>
        </w:pBdr>
        <w:ind w:left="709" w:hanging="283"/>
        <w:jc w:val="both"/>
        <w:rPr>
          <w:color w:val="000000"/>
        </w:rPr>
      </w:pPr>
      <w:r>
        <w:rPr>
          <w:color w:val="000000"/>
        </w:rPr>
        <w:t xml:space="preserve">2. o jehož předchozích dočasných pracovních neschopnostech rozhodoval, nebo jejichž trvání potvrzoval, </w:t>
      </w:r>
    </w:p>
    <w:p w:rsidR="00FA3D87" w:rsidRDefault="00FA3D87" w:rsidP="00FA3D87">
      <w:pPr>
        <w:pBdr>
          <w:top w:val="nil"/>
          <w:left w:val="nil"/>
          <w:bottom w:val="nil"/>
          <w:right w:val="nil"/>
          <w:between w:val="nil"/>
        </w:pBdr>
        <w:ind w:left="426" w:hanging="142"/>
        <w:jc w:val="both"/>
        <w:rPr>
          <w:color w:val="000000"/>
        </w:rPr>
      </w:pPr>
    </w:p>
    <w:p w:rsidR="00FA3D87" w:rsidRDefault="00FA3D87" w:rsidP="00FA3D87">
      <w:pPr>
        <w:pBdr>
          <w:top w:val="nil"/>
          <w:left w:val="nil"/>
          <w:bottom w:val="nil"/>
          <w:right w:val="nil"/>
          <w:between w:val="nil"/>
        </w:pBdr>
        <w:tabs>
          <w:tab w:val="left" w:pos="426"/>
        </w:tabs>
        <w:ind w:left="426" w:hanging="142"/>
        <w:jc w:val="both"/>
        <w:rPr>
          <w:color w:val="000000"/>
        </w:rPr>
      </w:pPr>
      <w:r>
        <w:rPr>
          <w:color w:val="000000"/>
        </w:rPr>
        <w:t xml:space="preserve">b) orgán ochrany veřejného zdraví, jde-li o údaje uvedené v § 122 odst. 3 písm. a) až l) a s), až u) a údaje o karanténě uvedené v § 122 odst. 3 písm. n), s výjimkou statistické značky diagnózy, které se týkají pojištěnce, </w:t>
      </w:r>
    </w:p>
    <w:p w:rsidR="00FA3D87" w:rsidRDefault="00FA3D87" w:rsidP="00FA3D87">
      <w:pPr>
        <w:pBdr>
          <w:top w:val="nil"/>
          <w:left w:val="nil"/>
          <w:bottom w:val="nil"/>
          <w:right w:val="nil"/>
          <w:between w:val="nil"/>
        </w:pBdr>
        <w:ind w:left="284" w:firstLine="283"/>
        <w:jc w:val="both"/>
        <w:rPr>
          <w:color w:val="000000"/>
        </w:rPr>
      </w:pPr>
      <w:r>
        <w:rPr>
          <w:color w:val="000000"/>
        </w:rPr>
        <w:t>1. o jehož karanténě rozhoduje, nebo</w:t>
      </w:r>
    </w:p>
    <w:p w:rsidR="00FA3D87" w:rsidRDefault="00FA3D87" w:rsidP="00FA3D87">
      <w:pPr>
        <w:pBdr>
          <w:top w:val="nil"/>
          <w:left w:val="nil"/>
          <w:bottom w:val="nil"/>
          <w:right w:val="nil"/>
          <w:between w:val="nil"/>
        </w:pBdr>
        <w:ind w:left="284" w:firstLine="283"/>
        <w:jc w:val="both"/>
        <w:rPr>
          <w:color w:val="000000"/>
        </w:rPr>
      </w:pPr>
      <w:r>
        <w:rPr>
          <w:color w:val="000000"/>
        </w:rPr>
        <w:t>2. o jehož předchozích karanténách rozhodoval nebo jejichž trvání potvrzoval;</w:t>
      </w:r>
    </w:p>
    <w:p w:rsidR="00FA3D87" w:rsidRDefault="00FA3D87" w:rsidP="00FA3D87">
      <w:pPr>
        <w:pBdr>
          <w:top w:val="nil"/>
          <w:left w:val="nil"/>
          <w:bottom w:val="nil"/>
          <w:right w:val="nil"/>
          <w:between w:val="nil"/>
        </w:pBdr>
        <w:ind w:firstLine="283"/>
        <w:jc w:val="both"/>
        <w:rPr>
          <w:color w:val="000000"/>
        </w:rPr>
      </w:pPr>
    </w:p>
    <w:p w:rsidR="00FA3D87" w:rsidRDefault="00FA3D87" w:rsidP="00FA3D87">
      <w:pPr>
        <w:pBdr>
          <w:top w:val="nil"/>
          <w:left w:val="nil"/>
          <w:bottom w:val="nil"/>
          <w:right w:val="nil"/>
          <w:between w:val="nil"/>
        </w:pBdr>
        <w:ind w:left="284"/>
        <w:jc w:val="both"/>
        <w:rPr>
          <w:color w:val="000000"/>
        </w:rPr>
      </w:pPr>
      <w:r>
        <w:rPr>
          <w:color w:val="000000"/>
        </w:rPr>
        <w:t>údaje uvedené v § 122 odst. 3 písm. f) až l), n) a s) až u) se poskytují za období 3 let přede dnem, v němž poskytovatel zdravotních služeb nebo orgán ochrany veřejného zdraví příslušný údaj z registru pojištěnců zjišťuje.“.</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 xml:space="preserve">38. V § 128 odst. 2 písm. a) se slova „a v době od 1. ledna 2012 do 31. prosince 2013 v období prvních 21 kalendářních dnů dočasné pracovní neschopnosti“ zrušují.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both"/>
        <w:rPr>
          <w:color w:val="000000"/>
        </w:rPr>
      </w:pPr>
      <w:r>
        <w:rPr>
          <w:color w:val="000000"/>
        </w:rPr>
        <w:t>39. V § 131 odst. 1 písm. h) se slova „věty první“ nahrazují slovy „nebo 2“.</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both"/>
        <w:rPr>
          <w:color w:val="000000"/>
        </w:rPr>
      </w:pPr>
      <w:r>
        <w:rPr>
          <w:color w:val="000000"/>
        </w:rPr>
        <w:t xml:space="preserve">40. V § 131 odst. 1 písm. i) se slova „věty první a druhé“ nahrazují </w:t>
      </w:r>
      <w:proofErr w:type="gramStart"/>
      <w:r>
        <w:rPr>
          <w:color w:val="000000"/>
        </w:rPr>
        <w:t>slovy „ , 2, 3 nebo</w:t>
      </w:r>
      <w:proofErr w:type="gramEnd"/>
      <w:r>
        <w:rPr>
          <w:color w:val="000000"/>
        </w:rPr>
        <w:t xml:space="preserve"> 7“.</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 xml:space="preserve">41. V § 131 odst. 1 písm. j) se slova „ odst. 1 věty čtvrté nebo šesté“ nahrazují slovy „odst. 4, 5 nebo 6“.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 xml:space="preserve">42. V § 138 odst. 1 písm. b) se za text „písm. e)“ vkládají slova „a odst. 2 až 4“ a slova „věty druhé“ se nahrazují slovy „odst. 2“. </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43. V § 138 odst. 1 se na konci písmene d) doplňují slova „a odst. 2 až 4“.</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44. V § 138 odst. 1 se na konci písmene f) doplňují slova „a odst. 2 až 4“.</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45. V § 138 odst. 1 se na konci písmene g) doplňují slova „a odst. 2 až 4“.</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46. V § 138 odst. 1 písm. i) a j) se slovo „písemného“ zrušuje.</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47. V § 138 odst. 1 písm. m) se slova „nejpozději následující pracovní den“ zrušují a na konci písmene m) se doplňují slova „a odst. 2 až 4“.</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48. V § 138 odst. 1 písm. n) se slova „nejpozději druhý den po propuštění pojištěnce“ zrušují a na konci textu písmene n) se doplňují slova „podle § 61 odst. 2 až 4“.</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49. V § 138a odst. 1 písm. c) se slovo „písemný“ zrušuje.</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50. V 138a odst. 1 písm. i) se za slova „§ 61 odst. 1 písm. j)“ vkládají slova a odst. 2 až 4“.</w:t>
      </w:r>
    </w:p>
    <w:p w:rsidR="00FA3D87" w:rsidRDefault="00FA3D87" w:rsidP="00FA3D87">
      <w:pPr>
        <w:pBdr>
          <w:top w:val="nil"/>
          <w:left w:val="nil"/>
          <w:bottom w:val="nil"/>
          <w:right w:val="nil"/>
          <w:between w:val="nil"/>
        </w:pBdr>
        <w:jc w:val="both"/>
        <w:rPr>
          <w:color w:val="E36C09"/>
        </w:rPr>
      </w:pPr>
    </w:p>
    <w:p w:rsidR="00FA3D87" w:rsidRDefault="00FA3D87" w:rsidP="00FA3D87">
      <w:pPr>
        <w:pBdr>
          <w:top w:val="nil"/>
          <w:left w:val="nil"/>
          <w:bottom w:val="nil"/>
          <w:right w:val="nil"/>
          <w:between w:val="nil"/>
        </w:pBdr>
        <w:ind w:left="284" w:hanging="284"/>
        <w:jc w:val="both"/>
        <w:rPr>
          <w:color w:val="000000"/>
        </w:rPr>
      </w:pPr>
      <w:r>
        <w:rPr>
          <w:color w:val="000000"/>
        </w:rPr>
        <w:t xml:space="preserve">51. V § 155 odst. 2 se slova „toho, kdo o souhlas požádal, a v případě souhlasu podle § 56 odst. 3 a 6 též“  a slova „nebo pojištěnce“ zrušují.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52. V § 162 odst. 2 písmena a) a b) znějí:</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426" w:hanging="284"/>
        <w:jc w:val="both"/>
        <w:rPr>
          <w:color w:val="000000"/>
        </w:rPr>
      </w:pPr>
      <w:r>
        <w:rPr>
          <w:color w:val="000000"/>
        </w:rPr>
        <w:t>„a)</w:t>
      </w:r>
      <w:r>
        <w:rPr>
          <w:rFonts w:ascii="Arial" w:eastAsia="Arial" w:hAnsi="Arial" w:cs="Arial"/>
          <w:color w:val="000000"/>
          <w:sz w:val="22"/>
          <w:szCs w:val="22"/>
        </w:rPr>
        <w:t xml:space="preserve"> </w:t>
      </w:r>
      <w:r>
        <w:rPr>
          <w:color w:val="000000"/>
        </w:rPr>
        <w:t>v elektronické podobě zasláním na elektronickou adresu určenou orgánem nemocenského pojištění nebo do určené datové schránky orgánu nemocenského pojištění; podání nebo jiný úkon lze v elektronické podobě učinit pouze ve formě datové zprávy, a to ve formátu, struktuře a tvaru určeném příslušným orgánem nemocenského pojištění. Nesplňuje-li podání nebo jiný úkon tyto podmínky, nepřihlíží se k němu; orgán nemocenského pojištění je povinen upozornit toho, kdo učinil podání nebo jiný úkon v elektronické podobě, které nesplňuje tyto podmínky, na tuto skutečnost a na to, že se k tomuto podání nebo jinému úkonu nepřihlíží. Orgán nemocenského pojištění může určit pro zasílání podání nebo jiného úkonu elektronickou adresu jiného než příslušného orgánu nemocenského pojištění jen se souhlasem orgánu nemocenského pojištění, na jehož elektronickou adresu mají být tato podání nebo jiné úkony zasílány, nebo</w:t>
      </w:r>
    </w:p>
    <w:p w:rsidR="00FA3D87" w:rsidRDefault="00FA3D87" w:rsidP="00FA3D87">
      <w:pPr>
        <w:pBdr>
          <w:top w:val="nil"/>
          <w:left w:val="nil"/>
          <w:bottom w:val="nil"/>
          <w:right w:val="nil"/>
          <w:between w:val="nil"/>
        </w:pBdr>
        <w:ind w:left="426" w:hanging="284"/>
        <w:jc w:val="both"/>
        <w:rPr>
          <w:color w:val="000000"/>
        </w:rPr>
      </w:pPr>
    </w:p>
    <w:p w:rsidR="00FA3D87" w:rsidRDefault="00FA3D87" w:rsidP="00FA3D87">
      <w:pPr>
        <w:pBdr>
          <w:top w:val="nil"/>
          <w:left w:val="nil"/>
          <w:bottom w:val="nil"/>
          <w:right w:val="nil"/>
          <w:between w:val="nil"/>
        </w:pBdr>
        <w:ind w:left="426" w:hanging="284"/>
        <w:jc w:val="both"/>
        <w:rPr>
          <w:color w:val="000000"/>
        </w:rPr>
      </w:pPr>
      <w:r>
        <w:rPr>
          <w:color w:val="000000"/>
        </w:rPr>
        <w:t>b) písemně na předepsaném tiskopisu nebo na produktu výpočetní techniky, který je co do údajů, formy a formátu shodný s předepsaným tiskopisem. Písemná podání na předepsaném tiskopise týkající se dočasné pracovní neschopnosti ošetřující lékař zasílá na adresu určenou orgánem nemocenského pojištění.;</w:t>
      </w:r>
      <w:r>
        <w:rPr>
          <w:rFonts w:ascii="Arial" w:eastAsia="Arial" w:hAnsi="Arial" w:cs="Arial"/>
          <w:color w:val="000000"/>
          <w:sz w:val="22"/>
          <w:szCs w:val="22"/>
        </w:rPr>
        <w:t xml:space="preserve"> </w:t>
      </w:r>
      <w:r>
        <w:rPr>
          <w:color w:val="000000"/>
        </w:rPr>
        <w:t xml:space="preserve">to platí obdobně pro zasílání písemných podání týkajících se karantény orgánem ochrany veřejného zdraví nebo ošetřujícím lékařem. Orgán nemocenského pojištění může určit pro zasílání písemných podání na předepsaném tiskopise adresu jiného než příslušného orgánu nemocenského pojištění jen se souhlasem orgánu nemocenského pojištění, na jehož adresu mají být podání zasílána.“.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53. V § 162 odst. 2 písm. a) větě první se slova „určené datové schránky orgánu“ nahrazují slovy „datové schránky určené orgánem“, a ve větě druhé se za slova „jiného úkonu elektronickou adresu“ vkládají slova „nebo datovou schránku“ a za slova „na jehož elektronickou adresu“ se vkládají slova „nebo do jehož datové schránky“.</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both"/>
        <w:rPr>
          <w:color w:val="000000"/>
        </w:rPr>
      </w:pPr>
      <w:r>
        <w:rPr>
          <w:color w:val="000000"/>
        </w:rPr>
        <w:t xml:space="preserve">54. V § 162 odst. 3 písmeno b) zní: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709" w:hanging="425"/>
        <w:jc w:val="both"/>
        <w:rPr>
          <w:color w:val="000000"/>
        </w:rPr>
      </w:pPr>
      <w:r>
        <w:rPr>
          <w:color w:val="000000"/>
        </w:rPr>
        <w:t>„b) elektronickou adresu své podatelny, elektronickou adresu určenou příslušným orgánem nemocenského pojištění k předkládání tiskopisů v elektronické podobě ve formě datové zprávy a identifikátor své datové schránky určené k předkládání tiskopisů v elektronické podobě ve formě datové zprávy a adresu určenou pro zasílání písemných podání podle odstavce 2 písm. b),“.</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both"/>
        <w:rPr>
          <w:color w:val="000000"/>
        </w:rPr>
      </w:pPr>
      <w:r>
        <w:rPr>
          <w:color w:val="000000"/>
        </w:rPr>
        <w:t xml:space="preserve">55. Za § 163 se vkládá nový § 163a, který zní: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center"/>
        <w:rPr>
          <w:color w:val="000000"/>
        </w:rPr>
      </w:pPr>
      <w:r>
        <w:rPr>
          <w:color w:val="000000"/>
        </w:rPr>
        <w:t>„§ 163a</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firstLine="708"/>
        <w:jc w:val="both"/>
        <w:rPr>
          <w:color w:val="000000"/>
        </w:rPr>
      </w:pPr>
      <w:r>
        <w:rPr>
          <w:color w:val="000000"/>
        </w:rPr>
        <w:t xml:space="preserve">Orgán nemocenského pojištění může provést opravu zřejmých nesprávností ve vyhotovení rozhodnutí o vzniku dočasné pracovní neschopnosti, potvrzení o době trvání dočasné pracovní </w:t>
      </w:r>
      <w:r>
        <w:rPr>
          <w:color w:val="000000"/>
        </w:rPr>
        <w:lastRenderedPageBreak/>
        <w:t>neschopnosti, rozhodnutí o ukončení dočasné pracovní neschopnosti a rozhodnutí o změně režimu dočasně práce neschopného pojištěnce, nebo potvrzení příslušného orgánu ochrany veřejného zdraví nebo ošetřujícího lékaře o nařízení, trvání nebo ukončení karantény, jde-li o písařské chyby a zřejmé nesprávnosti týkající se identifikačních údajů o pojištěnci nebo o zaměstnavateli.“.</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both"/>
        <w:rPr>
          <w:color w:val="000000"/>
        </w:rPr>
      </w:pPr>
      <w:r>
        <w:rPr>
          <w:color w:val="000000"/>
        </w:rPr>
        <w:t>56. § 167b se zrušuje.</w:t>
      </w:r>
    </w:p>
    <w:p w:rsidR="00FA3D87" w:rsidRDefault="00FA3D87" w:rsidP="00FA3D87">
      <w:pPr>
        <w:pBdr>
          <w:top w:val="nil"/>
          <w:left w:val="nil"/>
          <w:bottom w:val="nil"/>
          <w:right w:val="nil"/>
          <w:between w:val="nil"/>
        </w:pBdr>
        <w:jc w:val="center"/>
        <w:rPr>
          <w:color w:val="000000"/>
        </w:rPr>
      </w:pPr>
    </w:p>
    <w:p w:rsidR="00FA3D87" w:rsidRDefault="00FA3D87" w:rsidP="00FA3D87">
      <w:pPr>
        <w:pBdr>
          <w:top w:val="nil"/>
          <w:left w:val="nil"/>
          <w:bottom w:val="nil"/>
          <w:right w:val="nil"/>
          <w:between w:val="nil"/>
        </w:pBdr>
        <w:jc w:val="center"/>
        <w:rPr>
          <w:color w:val="000000"/>
        </w:rPr>
      </w:pPr>
      <w:r>
        <w:rPr>
          <w:color w:val="000000"/>
        </w:rPr>
        <w:t>Čl. II</w:t>
      </w:r>
    </w:p>
    <w:p w:rsidR="00FA3D87" w:rsidRDefault="00FA3D87" w:rsidP="00FA3D87">
      <w:pPr>
        <w:pBdr>
          <w:top w:val="nil"/>
          <w:left w:val="nil"/>
          <w:bottom w:val="nil"/>
          <w:right w:val="nil"/>
          <w:between w:val="nil"/>
        </w:pBdr>
        <w:jc w:val="center"/>
        <w:rPr>
          <w:b/>
          <w:color w:val="000000"/>
        </w:rPr>
      </w:pPr>
      <w:r>
        <w:rPr>
          <w:b/>
          <w:color w:val="000000"/>
        </w:rPr>
        <w:t>Přechodná ustanovení</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1. Vznikla-li dočasná pracovní neschopnost přede dnem nabytí účinnosti tohoto zákona, postupuje se při vydání rozhodnutí ve věcech dočasné pracovní neschopnosti podle zákona č. 187/2006 Sb., ve znění účinném přede dnem nabytí účinnosti tohoto zákona.</w:t>
      </w:r>
      <w:r>
        <w:rPr>
          <w:color w:val="FF0000"/>
        </w:rPr>
        <w:t xml:space="preserve">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2. Za období přede dnem nabytí účinnosti tohoto zákona orgány nemocenského pojištění sdělují zaměstnavateli podle § 116 odst. 7 a 8 zákona č. 187/2006 Sb., ve znění účinném ode dne nabytí tohoto zákona, pouze den vzniku a ukončení dočasné pracovní neschopnosti a číslo rozhodnutí o vzniku dočasné pracovní neschopnosti zaměstnance.</w:t>
      </w:r>
      <w:r>
        <w:rPr>
          <w:color w:val="FF0000"/>
        </w:rPr>
        <w:t xml:space="preserve"> </w:t>
      </w:r>
    </w:p>
    <w:p w:rsidR="00FA3D87" w:rsidRDefault="00FA3D87" w:rsidP="00FA3D87">
      <w:pPr>
        <w:ind w:left="284" w:hanging="284"/>
        <w:rPr>
          <w:u w:val="single"/>
        </w:rPr>
      </w:pPr>
    </w:p>
    <w:p w:rsidR="00FA3D87" w:rsidRDefault="00FA3D87" w:rsidP="00FA3D87">
      <w:pPr>
        <w:ind w:left="284" w:hanging="284"/>
        <w:jc w:val="both"/>
      </w:pPr>
      <w:r>
        <w:t xml:space="preserve"> 3. Údaje podle § 122a zákona č. 187/2006 Sb., ve znění účinném ode dne 1. ledna 2020, orgány nemocenského pojištění sdělují za období před 1. lednem 2020 pouze v tom rozsahu, ve kterém jsou v registru pojištěnců evidovány.</w:t>
      </w:r>
    </w:p>
    <w:p w:rsidR="00FA3D87" w:rsidRDefault="00FA3D87" w:rsidP="00FA3D87"/>
    <w:p w:rsidR="00FA3D87" w:rsidRDefault="00FA3D87" w:rsidP="00FA3D87">
      <w:pPr>
        <w:ind w:left="284" w:hanging="284"/>
        <w:jc w:val="both"/>
        <w:rPr>
          <w:color w:val="FF0000"/>
        </w:rPr>
      </w:pPr>
      <w:r>
        <w:t>4. Česká správa sociálního zabezpečení uhradí držiteli poštovní licence cenu dodání zásilky podle § 167b zákona č. 187/2006 Sb., ve znění účinném přede dnem nabytí účinnosti tohoto zákona, pokud poštovní zásilka obsahující podání byla podána přede dnem 1. července 2020.“.</w:t>
      </w:r>
      <w:r>
        <w:rPr>
          <w:color w:val="FF0000"/>
        </w:rPr>
        <w:t xml:space="preserve"> </w:t>
      </w:r>
    </w:p>
    <w:p w:rsidR="00FA3D87" w:rsidRDefault="00FA3D87" w:rsidP="00FA3D87">
      <w:pPr>
        <w:pBdr>
          <w:top w:val="nil"/>
          <w:left w:val="nil"/>
          <w:bottom w:val="nil"/>
          <w:right w:val="nil"/>
          <w:between w:val="nil"/>
        </w:pBdr>
        <w:jc w:val="both"/>
        <w:rPr>
          <w:b/>
          <w:color w:val="000000"/>
        </w:rPr>
      </w:pPr>
    </w:p>
    <w:p w:rsidR="00FA3D87" w:rsidRDefault="00FA3D87" w:rsidP="00FA3D87">
      <w:pPr>
        <w:pBdr>
          <w:top w:val="nil"/>
          <w:left w:val="nil"/>
          <w:bottom w:val="nil"/>
          <w:right w:val="nil"/>
          <w:between w:val="nil"/>
        </w:pBdr>
        <w:jc w:val="center"/>
        <w:rPr>
          <w:b/>
          <w:color w:val="000000"/>
        </w:rPr>
      </w:pPr>
    </w:p>
    <w:p w:rsidR="00FA3D87" w:rsidRDefault="00FA3D87" w:rsidP="00FA3D87">
      <w:pPr>
        <w:pBdr>
          <w:top w:val="nil"/>
          <w:left w:val="nil"/>
          <w:bottom w:val="nil"/>
          <w:right w:val="nil"/>
          <w:between w:val="nil"/>
        </w:pBdr>
        <w:jc w:val="center"/>
        <w:rPr>
          <w:b/>
          <w:color w:val="000000"/>
        </w:rPr>
      </w:pPr>
      <w:r>
        <w:rPr>
          <w:b/>
          <w:color w:val="000000"/>
        </w:rPr>
        <w:t>ČÁST DRUHÁ</w:t>
      </w:r>
    </w:p>
    <w:p w:rsidR="00FA3D87" w:rsidRDefault="00FA3D87" w:rsidP="00FA3D87">
      <w:pPr>
        <w:pBdr>
          <w:top w:val="nil"/>
          <w:left w:val="nil"/>
          <w:bottom w:val="nil"/>
          <w:right w:val="nil"/>
          <w:between w:val="nil"/>
        </w:pBdr>
        <w:jc w:val="center"/>
        <w:rPr>
          <w:b/>
          <w:color w:val="000000"/>
        </w:rPr>
      </w:pPr>
    </w:p>
    <w:p w:rsidR="00FA3D87" w:rsidRDefault="00FA3D87" w:rsidP="00FA3D87">
      <w:pPr>
        <w:pBdr>
          <w:top w:val="nil"/>
          <w:left w:val="nil"/>
          <w:bottom w:val="nil"/>
          <w:right w:val="nil"/>
          <w:between w:val="nil"/>
        </w:pBdr>
        <w:jc w:val="center"/>
        <w:rPr>
          <w:b/>
          <w:color w:val="000000"/>
        </w:rPr>
      </w:pPr>
      <w:r>
        <w:rPr>
          <w:b/>
          <w:color w:val="000000"/>
        </w:rPr>
        <w:t>Změna zákona o organizaci a provádění sociálního zabezpečení</w:t>
      </w:r>
    </w:p>
    <w:p w:rsidR="00FA3D87" w:rsidRDefault="00FA3D87" w:rsidP="00FA3D87">
      <w:pPr>
        <w:pBdr>
          <w:top w:val="nil"/>
          <w:left w:val="nil"/>
          <w:bottom w:val="nil"/>
          <w:right w:val="nil"/>
          <w:between w:val="nil"/>
        </w:pBdr>
        <w:jc w:val="center"/>
        <w:rPr>
          <w:b/>
          <w:color w:val="000000"/>
        </w:rPr>
      </w:pPr>
    </w:p>
    <w:p w:rsidR="00FA3D87" w:rsidRDefault="00FA3D87" w:rsidP="00FA3D87">
      <w:pPr>
        <w:pBdr>
          <w:top w:val="nil"/>
          <w:left w:val="nil"/>
          <w:bottom w:val="nil"/>
          <w:right w:val="nil"/>
          <w:between w:val="nil"/>
        </w:pBdr>
        <w:jc w:val="center"/>
        <w:rPr>
          <w:color w:val="000000"/>
        </w:rPr>
      </w:pPr>
      <w:r>
        <w:rPr>
          <w:color w:val="000000"/>
        </w:rPr>
        <w:t>Čl. III</w:t>
      </w:r>
    </w:p>
    <w:p w:rsidR="00FA3D87" w:rsidRDefault="00FA3D87" w:rsidP="00FA3D87">
      <w:pPr>
        <w:pBdr>
          <w:top w:val="nil"/>
          <w:left w:val="nil"/>
          <w:bottom w:val="nil"/>
          <w:right w:val="nil"/>
          <w:between w:val="nil"/>
        </w:pBdr>
        <w:jc w:val="center"/>
        <w:rPr>
          <w:color w:val="000000"/>
        </w:rPr>
      </w:pPr>
    </w:p>
    <w:p w:rsidR="00FA3D87" w:rsidRDefault="00FA3D87" w:rsidP="00FA3D87">
      <w:pPr>
        <w:tabs>
          <w:tab w:val="left" w:pos="1580"/>
        </w:tabs>
        <w:jc w:val="both"/>
      </w:pPr>
      <w:r>
        <w:t xml:space="preserve">       Zákon č. 582/1991 Sb., o organizaci a provádění sociálního zabezpečení, ve znění zákona č. 590/1992 Sb., zákona č. 37/1993 Sb., zákona č. 160/1993 Sb., zákona č. 307/1993 Sb., zákona č. 241/1994 Sb., zákona č. 118/1995 Sb., zákona č. 160/1995 Sb., zákona č. 134/1997 Sb., zákona č. 306/1997 Sb., zákona č. 93/1998 Sb., zákona č. 225/1999 Sb., zákona č. 356/1999 Sb., zákona č. 360/1999 Sb., zákona č. 18/2000 Sb., zákona č. 29/2000 Sb., zákona č. 132/2000 Sb., zákona č. 133/2000 Sb., zákona č. 155/2000 Sb., zákona č. 159/2000 Sb., zákona č. 220/2000 Sb., zákona č. 238/2000 Sb., zákona č. 258/2000 Sb., zákona č. 411/2000 Sb., zákona č. 116/2001 Sb., zákona č. 353/2001 Sb., zákona č. 151/2002 Sb., zákona č. 263/2002 Sb., zákona č. 265/2002 Sb., zákona č. 320/2002 Sb., zákona č. 518/2002 Sb., zákona č. 424/2003 Sb., zákona č. 425/2003 Sb., zákona č. 453/2003 Sb., zákona č. 53/2004 Sb., zákona č.  167/2004 Sb., zákona č. 281/2004 Sb., zákona č. 359/2004 Sb., zákona č. 436/2004 Sb., zákona č. 501/2004 Sb., zákona č. 168/2005 Sb., zákona č. 361/2005 Sb., zákona č.  381/2005 Sb., zákona č. 413/2005 Sb., zákona č. 24/2006 Sb., zákona č. 70/2006 Sb., zákona č. 81/2006 Sb., zákona č. 109/2006 Sb., zákona č. 112/2006 Sb., zákona č. 161/2006 Sb., zákona č. 189/2006 Sb., zákona č. 214/2006 Sb., zákona č. 342/2006 Sb., nálezu Ústavního soudu, vyhlášeného pod č. 405/2006 Sb., zákona č.  585/2006 Sb., zákona č. 152/2007 Sb., zákona č. 181/2007 Sb., zákona č. 261/2007 Sb., zákona č. 270/2007 Sb., zákona č. 296/2007 Sb., zákona č. 305/2008 Sb., zákona č. 306/2008 Sb., zákona č. 382/2008 Sb., zákona č. 479/2008 Sb., zákona č. 41/2009 Sb., zákona č. 158/2009 Sb., zákona č. 227/2009 Sb., zákona č. 281/2009 Sb., </w:t>
      </w:r>
      <w:r>
        <w:lastRenderedPageBreak/>
        <w:t>zákona č. 303/2009 Sb., zákona č. 326/2009 Sb., zákona č. 347/2010 Sb., zákona č. 73/2011 Sb., nálezu Ústavního soudu, vyhlášeného pod č. 177/2011 Sb., zákona č. 180/2011 Sb., zákona č. 220/2011 Sb., zákona č. 263/2011 Sb., zákona č. 329/2011 Sb., zákona č. 341/2011 Sb., zákona č. 348/2011 Sb., zákona č. 364/2011 Sb., zákona č. 365/2011 Sb., zákona č. 366/2011 Sb., zákona č. 367/2011 Sb., zákona č. 375/2011 Sb., zákona č. 428/2011 Sb., zákona č. 458/2011 Sb., zákona č. 470/2011 Sb., zákona č. 167/2012 Sb., zákona č. 399/2012 Sb., zákona č. 401/2012 Sb., zákona č. 403/2012 Sb., zákona č. 274/2013 Sb., zákona č. 303/2013 Sb., zákona č. 313/2013 Sb., zákonného opatření Senátu č. 344/2013 Sb., zákona č. 64/2014 Sb., zákona č. 136/2014 Sb., zákona č. 250/2014 Sb., zákona č. 251/2014  Sb., zákona č. 267/2014 Sb., zákona č. 332/2014 Sb., zákona č. 131/2015 Sb., zákona č. 317/2015 Sb., zákona č. 377/2015 Sb., zákona č. 47/2016 Sb., zákona č. 137/2016  Sb., zákona č. 190/2016 Sb., zákona č. 213/2016 Sb., zákona č. 298/2016 Sb., zákona č. 24/2017 Sb., zákona č. 99/2017 Sb., zákona č. 148/2017 Sb., zákona č. 183/2017 Sb., zákona č. 195/2017 Sb., zákona č. 203/2017 Sb., zákona č. 259/2017 Sb.,  zákona č. 310/2017 Sb., zákona č. 92/2018 Sb. a zákona č. 335/2018 Sb., se mění takto:</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both"/>
        <w:rPr>
          <w:color w:val="000000"/>
        </w:rPr>
      </w:pPr>
      <w:r>
        <w:rPr>
          <w:color w:val="000000"/>
        </w:rPr>
        <w:t>1. V § 123e odst. 2 písmena a) a b) znějí:</w:t>
      </w:r>
    </w:p>
    <w:p w:rsidR="00FA3D87" w:rsidRDefault="00FA3D87" w:rsidP="00FA3D87">
      <w:pPr>
        <w:pBdr>
          <w:top w:val="nil"/>
          <w:left w:val="nil"/>
          <w:bottom w:val="nil"/>
          <w:right w:val="nil"/>
          <w:between w:val="nil"/>
        </w:pBdr>
        <w:ind w:left="284" w:hanging="284"/>
        <w:jc w:val="both"/>
        <w:rPr>
          <w:color w:val="000000"/>
        </w:rPr>
      </w:pPr>
    </w:p>
    <w:p w:rsidR="00FA3D87" w:rsidRDefault="00FA3D87" w:rsidP="00FA3D87">
      <w:pPr>
        <w:pBdr>
          <w:top w:val="nil"/>
          <w:left w:val="nil"/>
          <w:bottom w:val="nil"/>
          <w:right w:val="nil"/>
          <w:between w:val="nil"/>
        </w:pBdr>
        <w:ind w:left="426" w:hanging="284"/>
        <w:jc w:val="both"/>
        <w:rPr>
          <w:color w:val="000000"/>
        </w:rPr>
      </w:pPr>
      <w:r>
        <w:rPr>
          <w:color w:val="000000"/>
        </w:rPr>
        <w:t>„a)</w:t>
      </w:r>
      <w:r>
        <w:rPr>
          <w:rFonts w:ascii="Arial" w:eastAsia="Arial" w:hAnsi="Arial" w:cs="Arial"/>
          <w:color w:val="000000"/>
          <w:sz w:val="22"/>
          <w:szCs w:val="22"/>
        </w:rPr>
        <w:t xml:space="preserve"> </w:t>
      </w:r>
      <w:r>
        <w:rPr>
          <w:color w:val="000000"/>
        </w:rPr>
        <w:t>v elektronické podobě zasláním na elektronickou adresu určenou orgánem sociálního zabezpečení nebo do určené datové schránky orgánu sociálního zabezpečení; podání nebo jiný úkon lze v elektronické podobě učinit pouze ve formě datové zprávy, a to ve formátu, struktuře a tvaru určeném příslušným orgánem sociálního zabezpečení. Nesplňuje-li podání nebo jiný úkon tyto podmínky, nepřihlíží se k němu; orgán sociálního zabezpečení je povinen upozornit toho, kdo učinil podání nebo jiný úkon v elektronické podobě, které nesplňuje tyto podmínky, na tuto skutečnost a na to, že se k tomuto podání nebo jinému úkonu nepřihlíží. Orgán sociálního zabezpečení může určit pro zasílání podání nebo jiného úkonu elektronickou adresu jiného než příslušného orgánu sociálního zabezpečení jen se souhlasem orgánu sociálního zabezpečení, na jehož elektronickou adresu mají být tato podání nebo jiné úkony zasílány, nebo</w:t>
      </w:r>
    </w:p>
    <w:p w:rsidR="00FA3D87" w:rsidRDefault="00FA3D87" w:rsidP="00FA3D87">
      <w:pPr>
        <w:pBdr>
          <w:top w:val="nil"/>
          <w:left w:val="nil"/>
          <w:bottom w:val="nil"/>
          <w:right w:val="nil"/>
          <w:between w:val="nil"/>
        </w:pBdr>
        <w:ind w:left="426" w:hanging="284"/>
        <w:jc w:val="both"/>
        <w:rPr>
          <w:color w:val="000000"/>
        </w:rPr>
      </w:pPr>
    </w:p>
    <w:p w:rsidR="00FA3D87" w:rsidRDefault="00FA3D87" w:rsidP="00FA3D87">
      <w:pPr>
        <w:pBdr>
          <w:top w:val="nil"/>
          <w:left w:val="nil"/>
          <w:bottom w:val="nil"/>
          <w:right w:val="nil"/>
          <w:between w:val="nil"/>
        </w:pBdr>
        <w:ind w:left="426" w:hanging="284"/>
        <w:jc w:val="both"/>
        <w:rPr>
          <w:color w:val="000000"/>
        </w:rPr>
      </w:pPr>
      <w:r>
        <w:rPr>
          <w:color w:val="000000"/>
        </w:rPr>
        <w:t xml:space="preserve">b) písemně na předepsaném tiskopisu nebo na produktu výpočetní techniky, který je co do údajů, formy a formátu shodný s předepsaným tiskopisem. Orgán sociálního zabezpečení může určit pro zasílání písemných podání na předepsaném tiskopise adresu jiného než příslušného orgánu sociálního zabezpečení jen se souhlasem orgánu sociálního zabezpečení, na jehož adresu mají být podání zasílána.“.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2. V § 123e odst. 2 písm. a) větě první se slova „určené datové schránky orgánu“ nahrazují slovy „datové schránky určené orgánem“, a ve větě druhé se za slova „jiného úkonu elektronickou adresu“ vkládají slova „nebo datovou schránku“ a za slova „na jehož elektronickou adresu“ se vkládají slova „nebo do jehož datové schránky“.</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both"/>
        <w:rPr>
          <w:color w:val="000000"/>
        </w:rPr>
      </w:pPr>
      <w:r>
        <w:rPr>
          <w:color w:val="000000"/>
        </w:rPr>
        <w:t xml:space="preserve">3. V § 123e odst. 3 písmeno b) zní: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left="567" w:hanging="283"/>
        <w:jc w:val="both"/>
        <w:rPr>
          <w:color w:val="000000"/>
        </w:rPr>
      </w:pPr>
      <w:r>
        <w:rPr>
          <w:color w:val="000000"/>
        </w:rPr>
        <w:t>„b) elektronickou adresu své podatelny, elektronickou adresu určenou příslušným orgánem sociálního zabezpečení k předkládání tiskopisů v elektronické podobě ve formě datové zprávy a identifikátor své datové schránky určené k předkládání tiskopisů v elektronické podobě ve formě datové zprávy a adresu určenou pro zasílání písemných podání podle odstavce 2 písm. b),“.</w:t>
      </w:r>
    </w:p>
    <w:p w:rsidR="00FA3D87" w:rsidRDefault="00FA3D87" w:rsidP="00FA3D87">
      <w:pPr>
        <w:pBdr>
          <w:top w:val="nil"/>
          <w:left w:val="nil"/>
          <w:bottom w:val="nil"/>
          <w:right w:val="nil"/>
          <w:between w:val="nil"/>
        </w:pBdr>
        <w:jc w:val="center"/>
        <w:rPr>
          <w:b/>
          <w:color w:val="000000"/>
        </w:rPr>
      </w:pPr>
    </w:p>
    <w:p w:rsidR="00EE474D" w:rsidRDefault="00EE474D">
      <w:pPr>
        <w:widowControl/>
        <w:suppressAutoHyphens w:val="0"/>
        <w:rPr>
          <w:b/>
          <w:color w:val="000000"/>
        </w:rPr>
      </w:pPr>
      <w:r>
        <w:rPr>
          <w:b/>
          <w:color w:val="000000"/>
        </w:rPr>
        <w:br w:type="page"/>
      </w:r>
    </w:p>
    <w:p w:rsidR="00FA3D87" w:rsidRDefault="00FA3D87" w:rsidP="00FA3D87">
      <w:pPr>
        <w:pBdr>
          <w:top w:val="nil"/>
          <w:left w:val="nil"/>
          <w:bottom w:val="nil"/>
          <w:right w:val="nil"/>
          <w:between w:val="nil"/>
        </w:pBdr>
        <w:jc w:val="center"/>
        <w:rPr>
          <w:b/>
          <w:color w:val="000000"/>
        </w:rPr>
      </w:pPr>
      <w:r>
        <w:rPr>
          <w:b/>
          <w:color w:val="000000"/>
        </w:rPr>
        <w:lastRenderedPageBreak/>
        <w:t>ČÁST TŘETÍ</w:t>
      </w:r>
    </w:p>
    <w:p w:rsidR="00FA3D87" w:rsidRDefault="00FA3D87" w:rsidP="00FA3D87">
      <w:pPr>
        <w:pBdr>
          <w:top w:val="nil"/>
          <w:left w:val="nil"/>
          <w:bottom w:val="nil"/>
          <w:right w:val="nil"/>
          <w:between w:val="nil"/>
        </w:pBdr>
        <w:jc w:val="center"/>
        <w:rPr>
          <w:b/>
          <w:color w:val="000000"/>
        </w:rPr>
      </w:pPr>
    </w:p>
    <w:p w:rsidR="00FA3D87" w:rsidRDefault="00FA3D87" w:rsidP="00FA3D87">
      <w:pPr>
        <w:pBdr>
          <w:top w:val="nil"/>
          <w:left w:val="nil"/>
          <w:bottom w:val="nil"/>
          <w:right w:val="nil"/>
          <w:between w:val="nil"/>
        </w:pBdr>
        <w:jc w:val="center"/>
        <w:rPr>
          <w:b/>
          <w:color w:val="000000"/>
        </w:rPr>
      </w:pPr>
      <w:r>
        <w:rPr>
          <w:b/>
          <w:color w:val="000000"/>
        </w:rPr>
        <w:t>Změna zákona č. 259/2017 Sb.</w:t>
      </w:r>
    </w:p>
    <w:p w:rsidR="00FA3D87" w:rsidRDefault="00FA3D87" w:rsidP="00FA3D87">
      <w:pPr>
        <w:pBdr>
          <w:top w:val="nil"/>
          <w:left w:val="nil"/>
          <w:bottom w:val="nil"/>
          <w:right w:val="nil"/>
          <w:between w:val="nil"/>
        </w:pBdr>
        <w:jc w:val="center"/>
        <w:rPr>
          <w:b/>
          <w:color w:val="000000"/>
        </w:rPr>
      </w:pPr>
    </w:p>
    <w:p w:rsidR="00FA3D87" w:rsidRDefault="00FA3D87" w:rsidP="00FA3D87">
      <w:pPr>
        <w:pBdr>
          <w:top w:val="nil"/>
          <w:left w:val="nil"/>
          <w:bottom w:val="nil"/>
          <w:right w:val="nil"/>
          <w:between w:val="nil"/>
        </w:pBdr>
        <w:jc w:val="center"/>
        <w:rPr>
          <w:color w:val="000000"/>
        </w:rPr>
      </w:pPr>
      <w:r>
        <w:rPr>
          <w:color w:val="000000"/>
        </w:rPr>
        <w:t>Čl. IV</w:t>
      </w:r>
    </w:p>
    <w:p w:rsidR="00FA3D87" w:rsidRDefault="00FA3D87" w:rsidP="00FA3D87">
      <w:pPr>
        <w:pBdr>
          <w:top w:val="nil"/>
          <w:left w:val="nil"/>
          <w:bottom w:val="nil"/>
          <w:right w:val="nil"/>
          <w:between w:val="nil"/>
        </w:pBdr>
        <w:jc w:val="center"/>
        <w:rPr>
          <w:color w:val="000000"/>
        </w:rPr>
      </w:pPr>
    </w:p>
    <w:p w:rsidR="00FA3D87" w:rsidRDefault="00FA3D87" w:rsidP="00FA3D87">
      <w:pPr>
        <w:pBdr>
          <w:top w:val="nil"/>
          <w:left w:val="nil"/>
          <w:bottom w:val="nil"/>
          <w:right w:val="nil"/>
          <w:between w:val="nil"/>
        </w:pBdr>
        <w:ind w:firstLine="708"/>
        <w:jc w:val="both"/>
        <w:rPr>
          <w:color w:val="000000"/>
        </w:rPr>
      </w:pPr>
      <w:r>
        <w:rPr>
          <w:color w:val="000000"/>
        </w:rPr>
        <w:t>Zákon č. 259/2017 Sb., kterým se mění zákon č. 589/1992 Sb., o pojistném na sociální zabezpečení a příspěvku na státní politiku zaměstnanosti, ve znění pozdějších předpisů, a další související zákony, ve znění zákona č. 92/2018 Sb. a zákona č. 335/2018 Sb., se mění takto:</w:t>
      </w:r>
    </w:p>
    <w:p w:rsidR="00FA3D87" w:rsidRDefault="00FA3D87" w:rsidP="00FA3D87">
      <w:pPr>
        <w:pBdr>
          <w:top w:val="nil"/>
          <w:left w:val="nil"/>
          <w:bottom w:val="nil"/>
          <w:right w:val="nil"/>
          <w:between w:val="nil"/>
        </w:pBdr>
        <w:ind w:left="284" w:hanging="284"/>
        <w:jc w:val="both"/>
        <w:rPr>
          <w:color w:val="000000"/>
        </w:rPr>
      </w:pPr>
      <w:r>
        <w:rPr>
          <w:color w:val="000000"/>
        </w:rPr>
        <w:t>1. V čl. VII se body 17, 25, 37, 38,45, 46, 49, 51, 59, 61, 65, 69, 75, 76 a 86 až 90  zrušují.</w:t>
      </w:r>
    </w:p>
    <w:p w:rsidR="00FA3D87" w:rsidRDefault="00FA3D87" w:rsidP="00FA3D87">
      <w:pPr>
        <w:pBdr>
          <w:top w:val="nil"/>
          <w:left w:val="nil"/>
          <w:bottom w:val="nil"/>
          <w:right w:val="nil"/>
          <w:between w:val="nil"/>
        </w:pBdr>
        <w:jc w:val="both"/>
        <w:rPr>
          <w:b/>
          <w:color w:val="000000"/>
        </w:rPr>
      </w:pPr>
    </w:p>
    <w:p w:rsidR="00FA3D87" w:rsidRDefault="00FA3D87" w:rsidP="00FA3D87">
      <w:pPr>
        <w:pBdr>
          <w:top w:val="nil"/>
          <w:left w:val="nil"/>
          <w:bottom w:val="nil"/>
          <w:right w:val="nil"/>
          <w:between w:val="nil"/>
        </w:pBdr>
        <w:ind w:left="284" w:hanging="284"/>
        <w:jc w:val="both"/>
        <w:rPr>
          <w:color w:val="000000"/>
        </w:rPr>
      </w:pPr>
      <w:r>
        <w:rPr>
          <w:color w:val="000000"/>
        </w:rPr>
        <w:t xml:space="preserve">2. </w:t>
      </w:r>
      <w:r w:rsidR="000B37FC">
        <w:rPr>
          <w:color w:val="000000"/>
        </w:rPr>
        <w:t xml:space="preserve">V </w:t>
      </w:r>
      <w:r>
        <w:rPr>
          <w:color w:val="000000"/>
        </w:rPr>
        <w:t xml:space="preserve">čl. VIII bodu 3 se slova „a uplatňování nároku na nemocenské“ nahrazují </w:t>
      </w:r>
      <w:proofErr w:type="gramStart"/>
      <w:r>
        <w:rPr>
          <w:color w:val="000000"/>
        </w:rPr>
        <w:t>slovy „ ,  uplatňování</w:t>
      </w:r>
      <w:proofErr w:type="gramEnd"/>
      <w:r>
        <w:rPr>
          <w:color w:val="000000"/>
        </w:rPr>
        <w:t xml:space="preserve"> nároku na nemocenské a výplatě nemocenského“. </w:t>
      </w:r>
    </w:p>
    <w:p w:rsidR="00FA3D87" w:rsidRDefault="00FA3D87" w:rsidP="00FA3D87">
      <w:pPr>
        <w:pBdr>
          <w:top w:val="nil"/>
          <w:left w:val="nil"/>
          <w:bottom w:val="nil"/>
          <w:right w:val="nil"/>
          <w:between w:val="nil"/>
        </w:pBdr>
        <w:jc w:val="both"/>
        <w:rPr>
          <w:b/>
          <w:color w:val="FF0000"/>
        </w:rPr>
      </w:pPr>
    </w:p>
    <w:p w:rsidR="00FA3D87" w:rsidRDefault="00FA3D87" w:rsidP="00FA3D87">
      <w:pPr>
        <w:pBdr>
          <w:top w:val="nil"/>
          <w:left w:val="nil"/>
          <w:bottom w:val="nil"/>
          <w:right w:val="nil"/>
          <w:between w:val="nil"/>
        </w:pBdr>
        <w:jc w:val="both"/>
        <w:rPr>
          <w:color w:val="000000"/>
        </w:rPr>
      </w:pPr>
      <w:r>
        <w:rPr>
          <w:color w:val="000000"/>
        </w:rPr>
        <w:t xml:space="preserve">3. V čl. X písmeno e) zní: </w:t>
      </w:r>
    </w:p>
    <w:p w:rsidR="00FA3D87" w:rsidRDefault="00FA3D87" w:rsidP="00FA3D87">
      <w:pPr>
        <w:pBdr>
          <w:top w:val="nil"/>
          <w:left w:val="nil"/>
          <w:bottom w:val="nil"/>
          <w:right w:val="nil"/>
          <w:between w:val="nil"/>
        </w:pBdr>
        <w:ind w:left="709" w:hanging="425"/>
        <w:jc w:val="both"/>
        <w:rPr>
          <w:color w:val="000000"/>
        </w:rPr>
      </w:pPr>
      <w:r>
        <w:rPr>
          <w:color w:val="000000"/>
        </w:rPr>
        <w:t>„e) ustanovení čl. VII bodů 12 až 15, 18 až 24, 26 až 30, 32, 33,  41, 47, 50, 53, 54, 64, 66, 73, 74, 77 až 80, 82 až 84 a čl. VIII bodu 3, která nabývají účinnosti dnem 1. ledna 2020,“.</w:t>
      </w:r>
    </w:p>
    <w:p w:rsidR="00FA3D87" w:rsidRDefault="00FA3D87" w:rsidP="00FA3D87">
      <w:pPr>
        <w:pBdr>
          <w:top w:val="nil"/>
          <w:left w:val="nil"/>
          <w:bottom w:val="nil"/>
          <w:right w:val="nil"/>
          <w:between w:val="nil"/>
        </w:pBdr>
        <w:ind w:left="709" w:hanging="425"/>
        <w:jc w:val="both"/>
        <w:rPr>
          <w:color w:val="000000"/>
        </w:rPr>
      </w:pPr>
    </w:p>
    <w:p w:rsidR="00FA3D87" w:rsidRDefault="00FA3D87" w:rsidP="00FA3D87">
      <w:pPr>
        <w:pBdr>
          <w:top w:val="nil"/>
          <w:left w:val="nil"/>
          <w:bottom w:val="nil"/>
          <w:right w:val="nil"/>
          <w:between w:val="nil"/>
        </w:pBdr>
        <w:jc w:val="both"/>
        <w:rPr>
          <w:color w:val="000000"/>
        </w:rPr>
      </w:pPr>
      <w:r>
        <w:t xml:space="preserve">4. </w:t>
      </w:r>
      <w:r>
        <w:rPr>
          <w:color w:val="000000"/>
        </w:rPr>
        <w:t>V čl. X písmeno f) zní:</w:t>
      </w:r>
    </w:p>
    <w:p w:rsidR="00FA3D87" w:rsidRDefault="00FA3D87" w:rsidP="00FA3D87">
      <w:pPr>
        <w:pBdr>
          <w:top w:val="nil"/>
          <w:left w:val="nil"/>
          <w:bottom w:val="nil"/>
          <w:right w:val="nil"/>
          <w:between w:val="nil"/>
        </w:pBdr>
        <w:jc w:val="both"/>
        <w:rPr>
          <w:color w:val="000000"/>
        </w:rPr>
      </w:pPr>
      <w:r>
        <w:rPr>
          <w:color w:val="000000"/>
        </w:rPr>
        <w:t xml:space="preserve">    </w:t>
      </w:r>
      <w:proofErr w:type="gramStart"/>
      <w:r>
        <w:rPr>
          <w:color w:val="000000"/>
        </w:rPr>
        <w:t>„f) ustanovení</w:t>
      </w:r>
      <w:proofErr w:type="gramEnd"/>
      <w:r>
        <w:rPr>
          <w:color w:val="000000"/>
        </w:rPr>
        <w:t xml:space="preserve"> čl. III bodů 1, 3, 6, 21 a čl. VII bodů 35, 39, 63, 67, 68 a čl. IX bodů 1, 2, </w:t>
      </w:r>
      <w:proofErr w:type="gramStart"/>
      <w:r>
        <w:rPr>
          <w:color w:val="000000"/>
        </w:rPr>
        <w:t>která</w:t>
      </w:r>
      <w:proofErr w:type="gramEnd"/>
      <w:r>
        <w:rPr>
          <w:color w:val="000000"/>
        </w:rPr>
        <w:t xml:space="preserve">  </w:t>
      </w:r>
    </w:p>
    <w:p w:rsidR="00FA3D87" w:rsidRPr="00F956F0" w:rsidRDefault="00FA3D87" w:rsidP="00FA3D87">
      <w:pPr>
        <w:pBdr>
          <w:top w:val="nil"/>
          <w:left w:val="nil"/>
          <w:bottom w:val="nil"/>
          <w:right w:val="nil"/>
          <w:between w:val="nil"/>
        </w:pBdr>
        <w:jc w:val="both"/>
      </w:pPr>
      <w:r>
        <w:rPr>
          <w:color w:val="000000"/>
        </w:rPr>
        <w:t xml:space="preserve">        nabývají účinnosti dnem 1. ledna 2021.“.</w:t>
      </w:r>
    </w:p>
    <w:p w:rsidR="00FA3D87" w:rsidRDefault="00FA3D87" w:rsidP="00FA3D87">
      <w:pPr>
        <w:pBdr>
          <w:top w:val="nil"/>
          <w:left w:val="nil"/>
          <w:bottom w:val="nil"/>
          <w:right w:val="nil"/>
          <w:between w:val="nil"/>
        </w:pBdr>
        <w:jc w:val="center"/>
        <w:rPr>
          <w:b/>
          <w:color w:val="000000"/>
        </w:rPr>
      </w:pPr>
    </w:p>
    <w:p w:rsidR="00FA3D87" w:rsidRDefault="00FA3D87" w:rsidP="00FA3D87">
      <w:pPr>
        <w:pBdr>
          <w:top w:val="nil"/>
          <w:left w:val="nil"/>
          <w:bottom w:val="nil"/>
          <w:right w:val="nil"/>
          <w:between w:val="nil"/>
        </w:pBdr>
        <w:jc w:val="center"/>
        <w:rPr>
          <w:b/>
          <w:color w:val="000000"/>
        </w:rPr>
      </w:pPr>
      <w:r>
        <w:rPr>
          <w:b/>
          <w:color w:val="000000"/>
        </w:rPr>
        <w:t>ČÁST ČTVRTÁ</w:t>
      </w:r>
    </w:p>
    <w:p w:rsidR="00FA3D87" w:rsidRDefault="00FA3D87" w:rsidP="00FA3D87">
      <w:pPr>
        <w:pBdr>
          <w:top w:val="nil"/>
          <w:left w:val="nil"/>
          <w:bottom w:val="nil"/>
          <w:right w:val="nil"/>
          <w:between w:val="nil"/>
        </w:pBdr>
        <w:jc w:val="center"/>
        <w:rPr>
          <w:b/>
          <w:color w:val="000000"/>
        </w:rPr>
      </w:pPr>
    </w:p>
    <w:p w:rsidR="00FA3D87" w:rsidRDefault="00FA3D87" w:rsidP="00FA3D87">
      <w:pPr>
        <w:pBdr>
          <w:top w:val="nil"/>
          <w:left w:val="nil"/>
          <w:bottom w:val="nil"/>
          <w:right w:val="nil"/>
          <w:between w:val="nil"/>
        </w:pBdr>
        <w:jc w:val="center"/>
        <w:rPr>
          <w:b/>
          <w:color w:val="000000"/>
        </w:rPr>
      </w:pPr>
      <w:r>
        <w:rPr>
          <w:b/>
          <w:color w:val="000000"/>
        </w:rPr>
        <w:t>Změna zákona č. 92/2018 Sb.</w:t>
      </w:r>
    </w:p>
    <w:p w:rsidR="00FA3D87" w:rsidRDefault="00FA3D87" w:rsidP="00FA3D87">
      <w:pPr>
        <w:pBdr>
          <w:top w:val="nil"/>
          <w:left w:val="nil"/>
          <w:bottom w:val="nil"/>
          <w:right w:val="nil"/>
          <w:between w:val="nil"/>
        </w:pBdr>
        <w:jc w:val="center"/>
        <w:rPr>
          <w:b/>
          <w:color w:val="000000"/>
        </w:rPr>
      </w:pPr>
    </w:p>
    <w:p w:rsidR="00FA3D87" w:rsidRDefault="00FA3D87" w:rsidP="00FA3D87">
      <w:pPr>
        <w:pBdr>
          <w:top w:val="nil"/>
          <w:left w:val="nil"/>
          <w:bottom w:val="nil"/>
          <w:right w:val="nil"/>
          <w:between w:val="nil"/>
        </w:pBdr>
        <w:jc w:val="center"/>
        <w:rPr>
          <w:color w:val="000000"/>
        </w:rPr>
      </w:pPr>
      <w:r>
        <w:rPr>
          <w:color w:val="000000"/>
        </w:rPr>
        <w:t>Čl. V</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ind w:firstLine="708"/>
        <w:jc w:val="both"/>
        <w:rPr>
          <w:color w:val="000000"/>
        </w:rPr>
      </w:pPr>
      <w:r>
        <w:rPr>
          <w:color w:val="000000"/>
        </w:rPr>
        <w:t>Zákon č. 92/2018 Sb., kterým se mění zákon č. 582/1991 Sb., o organizaci a provádění sociálního zabezpečení, ve znění pozdějších předpisů, a některé další zákony, ve znění zákona č. 335/2018 Sb., se mění takto:</w:t>
      </w:r>
    </w:p>
    <w:p w:rsidR="00FA3D87" w:rsidRDefault="00FA3D87" w:rsidP="00FA3D87">
      <w:pPr>
        <w:pBdr>
          <w:top w:val="nil"/>
          <w:left w:val="nil"/>
          <w:bottom w:val="nil"/>
          <w:right w:val="nil"/>
          <w:between w:val="nil"/>
        </w:pBdr>
        <w:ind w:firstLine="708"/>
        <w:jc w:val="both"/>
        <w:rPr>
          <w:color w:val="000000"/>
        </w:rPr>
      </w:pPr>
    </w:p>
    <w:p w:rsidR="00FA3D87" w:rsidRDefault="00FA3D87" w:rsidP="00FA3D87">
      <w:pPr>
        <w:pBdr>
          <w:top w:val="nil"/>
          <w:left w:val="nil"/>
          <w:bottom w:val="nil"/>
          <w:right w:val="nil"/>
          <w:between w:val="nil"/>
        </w:pBdr>
        <w:jc w:val="both"/>
        <w:rPr>
          <w:color w:val="000000"/>
        </w:rPr>
      </w:pPr>
      <w:r>
        <w:rPr>
          <w:color w:val="000000"/>
        </w:rPr>
        <w:t xml:space="preserve">1. V čl. VIII se body 4 a 10 zrušují. </w:t>
      </w:r>
    </w:p>
    <w:p w:rsidR="00FA3D87" w:rsidRDefault="00FA3D87" w:rsidP="00FA3D87">
      <w:pPr>
        <w:pBdr>
          <w:top w:val="nil"/>
          <w:left w:val="nil"/>
          <w:bottom w:val="nil"/>
          <w:right w:val="nil"/>
          <w:between w:val="nil"/>
        </w:pBdr>
        <w:jc w:val="both"/>
        <w:rPr>
          <w:color w:val="000000"/>
        </w:rPr>
      </w:pPr>
    </w:p>
    <w:p w:rsidR="00FA3D87" w:rsidRDefault="00FA3D87" w:rsidP="00FA3D87">
      <w:pPr>
        <w:pBdr>
          <w:top w:val="nil"/>
          <w:left w:val="nil"/>
          <w:bottom w:val="nil"/>
          <w:right w:val="nil"/>
          <w:between w:val="nil"/>
        </w:pBdr>
        <w:jc w:val="both"/>
        <w:rPr>
          <w:color w:val="000000"/>
        </w:rPr>
      </w:pPr>
      <w:r>
        <w:rPr>
          <w:color w:val="000000"/>
        </w:rPr>
        <w:t>2. V čl. XII  se slova „čl. VIII bodů 3, 4, 7, 10 a 12“ nahrazují slovy „čl. VIII bodů 3, 7, a 12“.</w:t>
      </w:r>
    </w:p>
    <w:p w:rsidR="00FA3D87" w:rsidRDefault="00FA3D87" w:rsidP="00FA3D87">
      <w:pPr>
        <w:pBdr>
          <w:top w:val="nil"/>
          <w:left w:val="nil"/>
          <w:bottom w:val="nil"/>
          <w:right w:val="nil"/>
          <w:between w:val="nil"/>
        </w:pBdr>
        <w:jc w:val="both"/>
        <w:rPr>
          <w:b/>
          <w:color w:val="FF0000"/>
        </w:rPr>
      </w:pPr>
    </w:p>
    <w:p w:rsidR="00FA3D87" w:rsidRDefault="00FA3D87" w:rsidP="00FA3D87">
      <w:pPr>
        <w:jc w:val="center"/>
        <w:rPr>
          <w:b/>
        </w:rPr>
      </w:pPr>
    </w:p>
    <w:p w:rsidR="00FA3D87" w:rsidRDefault="00FA3D87" w:rsidP="00FA3D87">
      <w:pPr>
        <w:jc w:val="center"/>
        <w:rPr>
          <w:b/>
        </w:rPr>
      </w:pPr>
      <w:r>
        <w:rPr>
          <w:b/>
        </w:rPr>
        <w:t>ČÁST PÁTÁ</w:t>
      </w:r>
    </w:p>
    <w:p w:rsidR="00FA3D87" w:rsidRDefault="00FA3D87" w:rsidP="00FA3D87">
      <w:pPr>
        <w:jc w:val="center"/>
        <w:rPr>
          <w:b/>
        </w:rPr>
      </w:pPr>
    </w:p>
    <w:p w:rsidR="00FA3D87" w:rsidRDefault="00FA3D87" w:rsidP="00FA3D87">
      <w:pPr>
        <w:jc w:val="center"/>
        <w:rPr>
          <w:b/>
        </w:rPr>
      </w:pPr>
      <w:r>
        <w:rPr>
          <w:b/>
        </w:rPr>
        <w:t>ÚČINNOST</w:t>
      </w:r>
    </w:p>
    <w:p w:rsidR="00FA3D87" w:rsidRDefault="00FA3D87" w:rsidP="00FA3D87">
      <w:pPr>
        <w:jc w:val="center"/>
      </w:pPr>
      <w:r>
        <w:t xml:space="preserve"> </w:t>
      </w:r>
    </w:p>
    <w:p w:rsidR="00FA3D87" w:rsidRDefault="00FA3D87" w:rsidP="00FA3D87">
      <w:pPr>
        <w:jc w:val="center"/>
      </w:pPr>
      <w:r>
        <w:t>Čl. VI</w:t>
      </w:r>
    </w:p>
    <w:p w:rsidR="00FA3D87" w:rsidRDefault="00FA3D87" w:rsidP="00FA3D87">
      <w:pPr>
        <w:jc w:val="center"/>
      </w:pPr>
    </w:p>
    <w:p w:rsidR="00FA3D87" w:rsidRDefault="00FA3D87" w:rsidP="00FA3D87">
      <w:pPr>
        <w:ind w:firstLine="284"/>
        <w:jc w:val="both"/>
      </w:pPr>
      <w:r>
        <w:t xml:space="preserve">Tento zákon nabývá účinnosti prvním dnem druhého kalendářního měsíce </w:t>
      </w:r>
      <w:r w:rsidRPr="00F34633">
        <w:t>následujícího po dni jeho vyhlášení</w:t>
      </w:r>
      <w:r>
        <w:t>, s výjimkou</w:t>
      </w:r>
    </w:p>
    <w:p w:rsidR="00FA3D87" w:rsidRDefault="00FA3D87" w:rsidP="00FA3D87">
      <w:pPr>
        <w:jc w:val="both"/>
      </w:pPr>
    </w:p>
    <w:p w:rsidR="00FA3D87" w:rsidRDefault="00FA3D87" w:rsidP="00FA3D87">
      <w:pPr>
        <w:ind w:left="284" w:hanging="284"/>
        <w:jc w:val="both"/>
        <w:rPr>
          <w:color w:val="FF0000"/>
        </w:rPr>
      </w:pPr>
      <w:r>
        <w:t>a) ustanovení čl. I bodů 2 až 4, 6 až 9, 11, 13 až 17, 19 až 31, 34 až 50, 52 a 55, čl. II bodů 3 a 4 a čl. III bodu 2, která nabývají účinnosti dnem 1. ledna 2020,</w:t>
      </w:r>
    </w:p>
    <w:p w:rsidR="00FA3D87" w:rsidRDefault="00FA3D87" w:rsidP="00FA3D87">
      <w:pPr>
        <w:jc w:val="both"/>
      </w:pPr>
    </w:p>
    <w:p w:rsidR="00FA3D87" w:rsidRDefault="00FA3D87" w:rsidP="00FA3D87">
      <w:pPr>
        <w:jc w:val="both"/>
      </w:pPr>
      <w:r>
        <w:t>b) ustanovení čl. IV a čl. V, která nabývají účinnosti dnem jeho vyhlášení.“.</w:t>
      </w:r>
    </w:p>
    <w:p w:rsidR="0041328A" w:rsidRDefault="0041328A" w:rsidP="00D65324">
      <w:pPr>
        <w:jc w:val="both"/>
        <w:rPr>
          <w:rFonts w:cs="Times New Roman"/>
        </w:rPr>
      </w:pPr>
    </w:p>
    <w:p w:rsidR="009E7B81" w:rsidRDefault="009E7B81">
      <w:pPr>
        <w:widowControl/>
        <w:suppressAutoHyphens w:val="0"/>
        <w:rPr>
          <w:b/>
        </w:rPr>
      </w:pPr>
    </w:p>
    <w:p w:rsidR="00FC47A2" w:rsidRDefault="00FC47A2">
      <w:pPr>
        <w:widowControl/>
        <w:suppressAutoHyphens w:val="0"/>
        <w:rPr>
          <w:b/>
        </w:rPr>
      </w:pPr>
    </w:p>
    <w:p w:rsidR="00EE474D" w:rsidRDefault="00EE474D" w:rsidP="00A83482">
      <w:pPr>
        <w:pStyle w:val="PNposlanec"/>
      </w:pPr>
      <w:r>
        <w:t>Poslanec Pavel Juříček</w:t>
      </w:r>
    </w:p>
    <w:p w:rsidR="00EE474D" w:rsidRPr="00DB35F6" w:rsidRDefault="00EE474D" w:rsidP="00EE474D">
      <w:pPr>
        <w:rPr>
          <w:i/>
        </w:rPr>
      </w:pPr>
      <w:r w:rsidRPr="00DB35F6">
        <w:rPr>
          <w:i/>
        </w:rPr>
        <w:t>SD 2617</w:t>
      </w:r>
    </w:p>
    <w:p w:rsidR="00EE474D" w:rsidRDefault="00EE474D" w:rsidP="00EE474D"/>
    <w:p w:rsidR="00DB35F6" w:rsidRPr="00DB35F6" w:rsidRDefault="00DB35F6" w:rsidP="00DB35F6">
      <w:pPr>
        <w:rPr>
          <w:rFonts w:cs="Times New Roman"/>
        </w:rPr>
      </w:pPr>
      <w:r w:rsidRPr="00DB35F6">
        <w:rPr>
          <w:rFonts w:cs="Times New Roman"/>
        </w:rPr>
        <w:t xml:space="preserve">VARIANTA I: </w:t>
      </w:r>
    </w:p>
    <w:p w:rsidR="00DB35F6" w:rsidRPr="00DB35F6" w:rsidRDefault="00DB35F6" w:rsidP="00DB35F6">
      <w:pPr>
        <w:spacing w:after="160" w:line="259" w:lineRule="auto"/>
        <w:jc w:val="both"/>
        <w:rPr>
          <w:rFonts w:cs="Times New Roman"/>
        </w:rPr>
      </w:pPr>
      <w:r>
        <w:rPr>
          <w:rFonts w:cs="Times New Roman"/>
        </w:rPr>
        <w:t xml:space="preserve">1. </w:t>
      </w:r>
      <w:r w:rsidRPr="00DB35F6">
        <w:rPr>
          <w:rFonts w:cs="Times New Roman"/>
        </w:rPr>
        <w:t>V § 60 odst. 2 v první větě za slova „příslušné okresní správě sociálního zabezpečení“ doplnit slova</w:t>
      </w:r>
      <w:r w:rsidR="00DA7DEF">
        <w:rPr>
          <w:rFonts w:cs="Times New Roman"/>
        </w:rPr>
        <w:t xml:space="preserve"> „</w:t>
      </w:r>
      <w:r w:rsidRPr="00DB35F6">
        <w:rPr>
          <w:rFonts w:cs="Times New Roman"/>
          <w:b/>
        </w:rPr>
        <w:t>a zaměstnavateli</w:t>
      </w:r>
      <w:r w:rsidRPr="00DB35F6">
        <w:rPr>
          <w:rFonts w:cs="Times New Roman"/>
        </w:rPr>
        <w:t>“</w:t>
      </w:r>
      <w:r>
        <w:rPr>
          <w:rFonts w:cs="Times New Roman"/>
        </w:rPr>
        <w:t>.</w:t>
      </w:r>
    </w:p>
    <w:p w:rsidR="00DB35F6" w:rsidRDefault="00DB35F6" w:rsidP="00EE474D"/>
    <w:p w:rsidR="00DB35F6" w:rsidRPr="00DB35F6" w:rsidRDefault="00DB35F6" w:rsidP="00DB35F6">
      <w:pPr>
        <w:spacing w:after="160" w:line="259" w:lineRule="auto"/>
        <w:jc w:val="both"/>
        <w:rPr>
          <w:rFonts w:cs="Times New Roman"/>
        </w:rPr>
      </w:pPr>
      <w:r>
        <w:rPr>
          <w:rFonts w:cs="Times New Roman"/>
        </w:rPr>
        <w:t xml:space="preserve">2. </w:t>
      </w:r>
      <w:r w:rsidRPr="00DB35F6">
        <w:rPr>
          <w:rFonts w:cs="Times New Roman"/>
        </w:rPr>
        <w:t>V § 61 odst. 1 písmeno e) doplnit za slova „orgánu nemocenského pojištění“ slova „a zaměstnavateli“ a zároveň vynechat slova „nejpozději „ a „následující po dni“.</w:t>
      </w:r>
    </w:p>
    <w:p w:rsidR="00DB35F6" w:rsidRDefault="00DB35F6" w:rsidP="00EE474D"/>
    <w:p w:rsidR="00DB35F6" w:rsidRPr="00DB35F6" w:rsidRDefault="00DB35F6" w:rsidP="00DB35F6">
      <w:pPr>
        <w:rPr>
          <w:rFonts w:cs="Times New Roman"/>
        </w:rPr>
      </w:pPr>
      <w:r w:rsidRPr="00DB35F6">
        <w:rPr>
          <w:rFonts w:cs="Times New Roman"/>
        </w:rPr>
        <w:t>V</w:t>
      </w:r>
      <w:r>
        <w:rPr>
          <w:rFonts w:cs="Times New Roman"/>
        </w:rPr>
        <w:t>ARIANTA</w:t>
      </w:r>
      <w:r w:rsidRPr="00DB35F6">
        <w:rPr>
          <w:rFonts w:cs="Times New Roman"/>
        </w:rPr>
        <w:t xml:space="preserve"> II.</w:t>
      </w:r>
      <w:r w:rsidR="000B37FC">
        <w:rPr>
          <w:rFonts w:cs="Times New Roman"/>
        </w:rPr>
        <w:t>:</w:t>
      </w:r>
    </w:p>
    <w:p w:rsidR="00DB35F6" w:rsidRPr="00DB35F6" w:rsidDel="0097778A" w:rsidRDefault="00DB35F6" w:rsidP="00DB35F6">
      <w:pPr>
        <w:rPr>
          <w:del w:id="0" w:author="Juříček Pavel" w:date="2019-04-16T10:43:00Z"/>
          <w:rFonts w:cs="Times New Roman"/>
        </w:rPr>
      </w:pPr>
      <w:del w:id="1" w:author="Juříček Pavel" w:date="2019-04-16T10:44:00Z">
        <w:r w:rsidRPr="00DB35F6" w:rsidDel="0097778A">
          <w:rPr>
            <w:rFonts w:cs="Times New Roman"/>
          </w:rPr>
          <w:delText xml:space="preserve"> </w:delText>
        </w:r>
      </w:del>
    </w:p>
    <w:p w:rsidR="00DB35F6" w:rsidRPr="00DB35F6" w:rsidRDefault="00DB35F6" w:rsidP="00DA7DEF">
      <w:pPr>
        <w:rPr>
          <w:rFonts w:cs="Times New Roman"/>
        </w:rPr>
      </w:pPr>
      <w:r w:rsidRPr="00DB35F6">
        <w:rPr>
          <w:rFonts w:cs="Times New Roman"/>
        </w:rPr>
        <w:t>1. V § 60 odst.</w:t>
      </w:r>
      <w:r w:rsidR="00DA7DEF">
        <w:rPr>
          <w:rFonts w:cs="Times New Roman"/>
        </w:rPr>
        <w:t xml:space="preserve"> </w:t>
      </w:r>
      <w:r w:rsidRPr="00DB35F6">
        <w:rPr>
          <w:rFonts w:cs="Times New Roman"/>
        </w:rPr>
        <w:t>2 v první větě za slova „příslušné okresní správě sociálního zabezpečení</w:t>
      </w:r>
      <w:r w:rsidR="00DA7DEF">
        <w:rPr>
          <w:rFonts w:cs="Times New Roman"/>
        </w:rPr>
        <w:t>“</w:t>
      </w:r>
      <w:r w:rsidRPr="00DB35F6">
        <w:rPr>
          <w:rFonts w:cs="Times New Roman"/>
        </w:rPr>
        <w:t xml:space="preserve"> doplnit slova</w:t>
      </w:r>
      <w:r w:rsidR="00DA7DEF">
        <w:rPr>
          <w:rFonts w:cs="Times New Roman"/>
        </w:rPr>
        <w:t xml:space="preserve"> „</w:t>
      </w:r>
      <w:r w:rsidRPr="00DB35F6">
        <w:rPr>
          <w:rFonts w:cs="Times New Roman"/>
          <w:b/>
        </w:rPr>
        <w:t>a zaměstnavateli</w:t>
      </w:r>
      <w:r w:rsidRPr="00DB35F6">
        <w:rPr>
          <w:rFonts w:cs="Times New Roman"/>
        </w:rPr>
        <w:t>“</w:t>
      </w:r>
      <w:r w:rsidR="00DA7DEF">
        <w:rPr>
          <w:rFonts w:cs="Times New Roman"/>
        </w:rPr>
        <w:t>.</w:t>
      </w:r>
    </w:p>
    <w:p w:rsidR="00DB35F6" w:rsidRDefault="00DB35F6" w:rsidP="00EE474D"/>
    <w:p w:rsidR="00010D41" w:rsidRDefault="00DA7DEF" w:rsidP="00DA7DEF">
      <w:pPr>
        <w:jc w:val="both"/>
      </w:pPr>
      <w:r w:rsidRPr="00DA7DEF">
        <w:rPr>
          <w:rFonts w:cs="Times New Roman"/>
        </w:rPr>
        <w:t>2. V § 61 odst. 1 písmeno e) doplnit za slova „orgánu nemocenského pojištění“ slova</w:t>
      </w:r>
      <w:r>
        <w:rPr>
          <w:rFonts w:cs="Times New Roman"/>
        </w:rPr>
        <w:t xml:space="preserve"> </w:t>
      </w:r>
      <w:r>
        <w:t xml:space="preserve">„a </w:t>
      </w:r>
      <w:ins w:id="2" w:author="Juříček Pavel" w:date="2019-03-05T09:41:00Z">
        <w:r>
          <w:t xml:space="preserve">jeho prostřednictvím </w:t>
        </w:r>
      </w:ins>
      <w:r>
        <w:t>zaměstnavateli“ a zároveň vynechat slova „nejpozději „ a „následující po dni“</w:t>
      </w:r>
      <w:r w:rsidR="00010D41">
        <w:t>.</w:t>
      </w:r>
    </w:p>
    <w:p w:rsidR="00DA7DEF" w:rsidRPr="00DA148A" w:rsidRDefault="00010D41" w:rsidP="00DA7DEF">
      <w:pPr>
        <w:jc w:val="both"/>
      </w:pPr>
      <w:r>
        <w:t>Závěrem odstavce doplnit větu</w:t>
      </w:r>
      <w:r w:rsidR="000B37FC">
        <w:t xml:space="preserve"> </w:t>
      </w:r>
      <w:r w:rsidR="00DA7DEF">
        <w:rPr>
          <w:rFonts w:cs="Times New Roman"/>
        </w:rPr>
        <w:t>„</w:t>
      </w:r>
      <w:ins w:id="3" w:author="Juříček Pavel" w:date="2019-04-16T09:32:00Z">
        <w:r w:rsidR="00DA7DEF">
          <w:rPr>
            <w:rFonts w:cs="Times New Roman"/>
          </w:rPr>
          <w:t>O rozhodnutí o vzniku dočasné pracovní neschopnosti, rozhodnutí o ukončení dočasné pracovní neschopnosti a hlášení o změně režimu dočasně práce neschopného pojištěnce</w:t>
        </w:r>
      </w:ins>
      <w:r w:rsidR="00DA7DEF">
        <w:rPr>
          <w:rFonts w:cs="Times New Roman"/>
        </w:rPr>
        <w:t xml:space="preserve"> </w:t>
      </w:r>
      <w:ins w:id="4" w:author="Juříček Pavel" w:date="2019-04-16T09:32:00Z">
        <w:r w:rsidR="00DA7DEF">
          <w:rPr>
            <w:rFonts w:cs="Times New Roman"/>
          </w:rPr>
          <w:t>je příslušný orgán nemocenského pojištění povinen ihned informovat zaměstnavatele</w:t>
        </w:r>
      </w:ins>
      <w:r w:rsidR="00DA7DEF">
        <w:rPr>
          <w:rFonts w:cs="Times New Roman"/>
        </w:rPr>
        <w:t>“.</w:t>
      </w:r>
    </w:p>
    <w:p w:rsidR="00DB35F6" w:rsidRDefault="00DB35F6" w:rsidP="00EE474D"/>
    <w:p w:rsidR="00DA7DEF" w:rsidRDefault="00DA7DEF" w:rsidP="00EE474D"/>
    <w:p w:rsidR="00DB35F6" w:rsidRDefault="00DB35F6" w:rsidP="00EE474D"/>
    <w:p w:rsidR="00D65324" w:rsidRDefault="00A83482" w:rsidP="00A83482">
      <w:pPr>
        <w:pStyle w:val="PNposlanec"/>
      </w:pPr>
      <w:r>
        <w:t>Poslanec Lukáš Kolařík</w:t>
      </w:r>
    </w:p>
    <w:p w:rsidR="00D65324" w:rsidRDefault="00A83482" w:rsidP="00D65324">
      <w:pPr>
        <w:pStyle w:val="PNposlanec"/>
        <w:numPr>
          <w:ilvl w:val="0"/>
          <w:numId w:val="0"/>
        </w:numPr>
        <w:ind w:left="425" w:hanging="425"/>
        <w:rPr>
          <w:b w:val="0"/>
          <w:i/>
        </w:rPr>
      </w:pPr>
      <w:r w:rsidRPr="00A83482">
        <w:rPr>
          <w:b w:val="0"/>
          <w:i/>
        </w:rPr>
        <w:t>SD 2396</w:t>
      </w:r>
    </w:p>
    <w:p w:rsidR="00BF6BCC" w:rsidRDefault="00BF6BCC" w:rsidP="00D65324">
      <w:pPr>
        <w:pStyle w:val="PNposlanec"/>
        <w:numPr>
          <w:ilvl w:val="0"/>
          <w:numId w:val="0"/>
        </w:numPr>
        <w:ind w:left="425" w:hanging="425"/>
        <w:rPr>
          <w:i/>
        </w:rPr>
      </w:pPr>
      <w:r w:rsidRPr="00BF6BCC">
        <w:rPr>
          <w:i/>
        </w:rPr>
        <w:t xml:space="preserve">ke komplexním pozměňovacím návrhům </w:t>
      </w:r>
      <w:proofErr w:type="spellStart"/>
      <w:r w:rsidRPr="00BF6BCC">
        <w:rPr>
          <w:i/>
        </w:rPr>
        <w:t>posl</w:t>
      </w:r>
      <w:proofErr w:type="spellEnd"/>
      <w:r w:rsidRPr="00BF6BCC">
        <w:rPr>
          <w:i/>
        </w:rPr>
        <w:t xml:space="preserve">. Nováka a </w:t>
      </w:r>
      <w:proofErr w:type="spellStart"/>
      <w:r w:rsidRPr="00BF6BCC">
        <w:rPr>
          <w:i/>
        </w:rPr>
        <w:t>posl</w:t>
      </w:r>
      <w:proofErr w:type="spellEnd"/>
      <w:r w:rsidRPr="00BF6BCC">
        <w:rPr>
          <w:i/>
        </w:rPr>
        <w:t xml:space="preserve">. </w:t>
      </w:r>
      <w:proofErr w:type="spellStart"/>
      <w:r w:rsidRPr="00BF6BCC">
        <w:rPr>
          <w:i/>
        </w:rPr>
        <w:t>Sklenáka</w:t>
      </w:r>
      <w:proofErr w:type="spellEnd"/>
    </w:p>
    <w:p w:rsidR="00BF6BCC" w:rsidRDefault="00BF6BCC" w:rsidP="00D65324">
      <w:pPr>
        <w:pStyle w:val="PNposlanec"/>
        <w:numPr>
          <w:ilvl w:val="0"/>
          <w:numId w:val="0"/>
        </w:numPr>
        <w:ind w:left="425" w:hanging="425"/>
        <w:rPr>
          <w:b w:val="0"/>
        </w:rPr>
      </w:pPr>
      <w:r>
        <w:rPr>
          <w:b w:val="0"/>
        </w:rPr>
        <w:t>V části třetí, změna zákona č. 259/2017 Sb., se za bod 2 vkládá nový bod 3, který zní:</w:t>
      </w:r>
    </w:p>
    <w:p w:rsidR="00A83482" w:rsidRPr="00A83482" w:rsidRDefault="00BF6BCC" w:rsidP="00BF6BCC">
      <w:pPr>
        <w:pStyle w:val="PNposlanec"/>
        <w:numPr>
          <w:ilvl w:val="0"/>
          <w:numId w:val="0"/>
        </w:numPr>
        <w:ind w:left="425" w:hanging="425"/>
        <w:jc w:val="both"/>
        <w:rPr>
          <w:rFonts w:eastAsia="Arial" w:cs="Times New Roman"/>
        </w:rPr>
      </w:pPr>
      <w:r>
        <w:rPr>
          <w:b w:val="0"/>
        </w:rPr>
        <w:t>„3. V čl. IX bodu 1 se za větu první vkládá věta „</w:t>
      </w:r>
      <w:r w:rsidR="00A83482" w:rsidRPr="00BF6BCC">
        <w:rPr>
          <w:rFonts w:eastAsia="Arial" w:cs="Times New Roman"/>
          <w:b w:val="0"/>
        </w:rPr>
        <w:t>Ministerstvo může provozováním některých informačních systémů pověřit Českou správu sociálního zabezpečení.“.</w:t>
      </w:r>
    </w:p>
    <w:p w:rsidR="00D65324" w:rsidRDefault="00BF6BCC" w:rsidP="00D65324">
      <w:pPr>
        <w:pStyle w:val="PNposlanec"/>
        <w:numPr>
          <w:ilvl w:val="0"/>
          <w:numId w:val="0"/>
        </w:numPr>
        <w:ind w:left="425" w:hanging="425"/>
        <w:rPr>
          <w:b w:val="0"/>
        </w:rPr>
      </w:pPr>
      <w:r>
        <w:rPr>
          <w:b w:val="0"/>
        </w:rPr>
        <w:t xml:space="preserve">Body 3 a 4 se označí jako body 4 a 5. </w:t>
      </w:r>
    </w:p>
    <w:p w:rsidR="00BF6BCC" w:rsidRDefault="00BF6BCC" w:rsidP="00D65324">
      <w:pPr>
        <w:pStyle w:val="PNposlanec"/>
        <w:numPr>
          <w:ilvl w:val="0"/>
          <w:numId w:val="0"/>
        </w:numPr>
        <w:ind w:left="425" w:hanging="425"/>
        <w:rPr>
          <w:b w:val="0"/>
        </w:rPr>
      </w:pPr>
    </w:p>
    <w:p w:rsidR="00A83482" w:rsidRPr="009E7B81" w:rsidRDefault="009E7B81" w:rsidP="00D65324">
      <w:pPr>
        <w:pStyle w:val="PNposlanec"/>
        <w:numPr>
          <w:ilvl w:val="0"/>
          <w:numId w:val="0"/>
        </w:numPr>
        <w:ind w:left="425" w:hanging="425"/>
        <w:rPr>
          <w:b w:val="0"/>
          <w:i/>
        </w:rPr>
      </w:pPr>
      <w:r w:rsidRPr="009E7B81">
        <w:rPr>
          <w:b w:val="0"/>
          <w:i/>
        </w:rPr>
        <w:t>SD 2632</w:t>
      </w:r>
    </w:p>
    <w:p w:rsidR="000C6893" w:rsidRPr="009E7B81" w:rsidRDefault="009E7B81">
      <w:pPr>
        <w:rPr>
          <w:b/>
          <w:i/>
        </w:rPr>
      </w:pPr>
      <w:r w:rsidRPr="009E7B81">
        <w:rPr>
          <w:b/>
          <w:i/>
        </w:rPr>
        <w:t xml:space="preserve">ke komplexnímu pozměňovacímu návrhu </w:t>
      </w:r>
      <w:proofErr w:type="spellStart"/>
      <w:r w:rsidRPr="009E7B81">
        <w:rPr>
          <w:b/>
          <w:i/>
        </w:rPr>
        <w:t>posl</w:t>
      </w:r>
      <w:proofErr w:type="spellEnd"/>
      <w:r w:rsidRPr="009E7B81">
        <w:rPr>
          <w:b/>
          <w:i/>
        </w:rPr>
        <w:t xml:space="preserve">. </w:t>
      </w:r>
      <w:proofErr w:type="spellStart"/>
      <w:r w:rsidRPr="009E7B81">
        <w:rPr>
          <w:b/>
          <w:i/>
        </w:rPr>
        <w:t>Sklenáka</w:t>
      </w:r>
      <w:proofErr w:type="spellEnd"/>
    </w:p>
    <w:p w:rsidR="009E7B81" w:rsidRDefault="009E7B81"/>
    <w:p w:rsidR="009E7B81" w:rsidRDefault="009E7B81" w:rsidP="009E7B81">
      <w:r>
        <w:t>V části třetí, článku IV v bodě 4 se číslo „2022“ nahrazuje číslem „2021“.</w:t>
      </w:r>
    </w:p>
    <w:p w:rsidR="009E7B81" w:rsidRDefault="009E7B81" w:rsidP="009E7B81"/>
    <w:p w:rsidR="009E7B81" w:rsidRDefault="009E7B81" w:rsidP="009E7B81">
      <w:r>
        <w:t>V části páté, článku VI se číslo „2022“ nahrazuje číslem „2021“.</w:t>
      </w:r>
    </w:p>
    <w:p w:rsidR="000C6893" w:rsidRDefault="000C6893"/>
    <w:p w:rsidR="000C6893" w:rsidRDefault="000C6893"/>
    <w:p w:rsidR="000C6893" w:rsidRDefault="000C6893">
      <w:pPr>
        <w:jc w:val="center"/>
      </w:pPr>
      <w:r>
        <w:t xml:space="preserve">V Praze </w:t>
      </w:r>
      <w:r w:rsidR="00D23C6A">
        <w:t>17.</w:t>
      </w:r>
      <w:r w:rsidR="00FC47A2">
        <w:t xml:space="preserve"> dubna 2019</w:t>
      </w:r>
    </w:p>
    <w:p w:rsidR="000C6893" w:rsidRDefault="000C6893">
      <w:pPr>
        <w:jc w:val="center"/>
      </w:pPr>
    </w:p>
    <w:p w:rsidR="00FC47A2" w:rsidRDefault="00FC47A2">
      <w:pPr>
        <w:jc w:val="center"/>
      </w:pPr>
    </w:p>
    <w:p w:rsidR="00FC47A2" w:rsidRDefault="00FC47A2">
      <w:pPr>
        <w:jc w:val="center"/>
      </w:pPr>
    </w:p>
    <w:p w:rsidR="000C6893" w:rsidRDefault="000C6893">
      <w:pPr>
        <w:jc w:val="center"/>
      </w:pPr>
    </w:p>
    <w:p w:rsidR="000C6893" w:rsidRDefault="001C1CB2" w:rsidP="001C1CB2">
      <w:pPr>
        <w:jc w:val="center"/>
      </w:pPr>
      <w:r>
        <w:t xml:space="preserve">Lukáš  </w:t>
      </w:r>
      <w:proofErr w:type="spellStart"/>
      <w:r>
        <w:t>Kolářík</w:t>
      </w:r>
      <w:proofErr w:type="spellEnd"/>
      <w:r w:rsidR="00D23C6A">
        <w:t>, v.r.</w:t>
      </w:r>
      <w:bookmarkStart w:id="5" w:name="_GoBack"/>
      <w:bookmarkEnd w:id="5"/>
    </w:p>
    <w:p w:rsidR="000C6893" w:rsidRDefault="000C6893">
      <w:pPr>
        <w:jc w:val="center"/>
      </w:pPr>
      <w:r>
        <w:t>zpravodaj garančního výboru</w:t>
      </w:r>
      <w:r w:rsidR="001C1CB2">
        <w:t xml:space="preserve"> pro sociální politiku</w:t>
      </w:r>
    </w:p>
    <w:sectPr w:rsidR="000C6893"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D87" w:rsidRDefault="00FA3D87" w:rsidP="00087102">
      <w:r>
        <w:separator/>
      </w:r>
    </w:p>
  </w:endnote>
  <w:endnote w:type="continuationSeparator" w:id="0">
    <w:p w:rsidR="00FA3D87" w:rsidRDefault="00FA3D87"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D87" w:rsidRDefault="00FA3D87" w:rsidP="00087102">
      <w:r>
        <w:separator/>
      </w:r>
    </w:p>
  </w:footnote>
  <w:footnote w:type="continuationSeparator" w:id="0">
    <w:p w:rsidR="00FA3D87" w:rsidRDefault="00FA3D87"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D87" w:rsidRDefault="00FA3D87">
    <w:pPr>
      <w:pStyle w:val="Zhlav"/>
      <w:jc w:val="center"/>
    </w:pPr>
    <w:r>
      <w:fldChar w:fldCharType="begin"/>
    </w:r>
    <w:r>
      <w:instrText>PAGE   \* MERGEFORMAT</w:instrText>
    </w:r>
    <w:r>
      <w:fldChar w:fldCharType="separate"/>
    </w:r>
    <w:r w:rsidR="00D23C6A">
      <w:rPr>
        <w:noProof/>
      </w:rPr>
      <w:t>21</w:t>
    </w:r>
    <w:r>
      <w:fldChar w:fldCharType="end"/>
    </w:r>
  </w:p>
  <w:p w:rsidR="00FA3D87" w:rsidRDefault="00FA3D8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6F50D19"/>
    <w:multiLevelType w:val="hybridMultilevel"/>
    <w:tmpl w:val="5A2CA800"/>
    <w:lvl w:ilvl="0" w:tplc="45B20998">
      <w:start w:val="1"/>
      <w:numFmt w:val="upperLetter"/>
      <w:lvlText w:val="%1."/>
      <w:lvlJc w:val="left"/>
      <w:pPr>
        <w:ind w:left="1065" w:hanging="705"/>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B70113"/>
    <w:multiLevelType w:val="hybridMultilevel"/>
    <w:tmpl w:val="DDBC0B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3A6887"/>
    <w:multiLevelType w:val="hybridMultilevel"/>
    <w:tmpl w:val="86F85F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5D4476B"/>
    <w:multiLevelType w:val="multilevel"/>
    <w:tmpl w:val="3EF47B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říček Pavel">
    <w15:presenceInfo w15:providerId="None" w15:userId="Juříček Pav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CB2"/>
    <w:rsid w:val="00010D41"/>
    <w:rsid w:val="00087102"/>
    <w:rsid w:val="000B37FC"/>
    <w:rsid w:val="000C6893"/>
    <w:rsid w:val="001C1CB2"/>
    <w:rsid w:val="00344D51"/>
    <w:rsid w:val="0041328A"/>
    <w:rsid w:val="00511F8C"/>
    <w:rsid w:val="005F7AB3"/>
    <w:rsid w:val="006706ED"/>
    <w:rsid w:val="006A6AE7"/>
    <w:rsid w:val="00833873"/>
    <w:rsid w:val="00835BA5"/>
    <w:rsid w:val="00890DF7"/>
    <w:rsid w:val="009271B6"/>
    <w:rsid w:val="00945165"/>
    <w:rsid w:val="00953611"/>
    <w:rsid w:val="009E7B81"/>
    <w:rsid w:val="00A83482"/>
    <w:rsid w:val="00BF6BCC"/>
    <w:rsid w:val="00D05B28"/>
    <w:rsid w:val="00D23C6A"/>
    <w:rsid w:val="00D65324"/>
    <w:rsid w:val="00DA7DEF"/>
    <w:rsid w:val="00DB35F6"/>
    <w:rsid w:val="00EE474D"/>
    <w:rsid w:val="00FA3D87"/>
    <w:rsid w:val="00FC47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65CFF46"/>
  <w15:chartTrackingRefBased/>
  <w15:docId w15:val="{C15F0C83-FE5E-4B3C-9301-F87568981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Bezmezer">
    <w:name w:val="No Spacing"/>
    <w:uiPriority w:val="1"/>
    <w:qFormat/>
    <w:rsid w:val="001C1CB2"/>
    <w:pPr>
      <w:jc w:val="both"/>
    </w:pPr>
    <w:rPr>
      <w:rFonts w:ascii="Arial" w:hAnsi="Arial"/>
      <w:noProof/>
      <w:color w:val="000000"/>
      <w:sz w:val="22"/>
      <w:szCs w:val="24"/>
    </w:rPr>
  </w:style>
  <w:style w:type="paragraph" w:styleId="Odstavecseseznamem">
    <w:name w:val="List Paragraph"/>
    <w:basedOn w:val="Normln"/>
    <w:uiPriority w:val="34"/>
    <w:qFormat/>
    <w:rsid w:val="00D65324"/>
    <w:pPr>
      <w:widowControl/>
      <w:suppressAutoHyphens w:val="0"/>
      <w:spacing w:after="200" w:line="276" w:lineRule="auto"/>
      <w:ind w:left="720"/>
      <w:contextualSpacing/>
    </w:pPr>
    <w:rPr>
      <w:rFonts w:asciiTheme="minorHAnsi" w:eastAsiaTheme="minorHAnsi" w:hAnsiTheme="minorHAnsi" w:cstheme="minorBidi"/>
      <w:kern w:val="0"/>
      <w:sz w:val="22"/>
      <w:szCs w:val="22"/>
      <w:lang w:eastAsia="en-US" w:bidi="ar-SA"/>
    </w:rPr>
  </w:style>
  <w:style w:type="paragraph" w:styleId="Textbubliny">
    <w:name w:val="Balloon Text"/>
    <w:basedOn w:val="Normln"/>
    <w:link w:val="TextbublinyChar"/>
    <w:uiPriority w:val="99"/>
    <w:semiHidden/>
    <w:unhideWhenUsed/>
    <w:rsid w:val="00DB35F6"/>
    <w:rPr>
      <w:rFonts w:ascii="Segoe UI" w:hAnsi="Segoe UI"/>
      <w:sz w:val="18"/>
      <w:szCs w:val="16"/>
    </w:rPr>
  </w:style>
  <w:style w:type="character" w:customStyle="1" w:styleId="TextbublinyChar">
    <w:name w:val="Text bubliny Char"/>
    <w:basedOn w:val="Standardnpsmoodstavce"/>
    <w:link w:val="Textbubliny"/>
    <w:uiPriority w:val="99"/>
    <w:semiHidden/>
    <w:rsid w:val="00DB35F6"/>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122</TotalTime>
  <Pages>38</Pages>
  <Words>15908</Words>
  <Characters>93862</Characters>
  <Application>Microsoft Office Word</Application>
  <DocSecurity>0</DocSecurity>
  <Lines>782</Lines>
  <Paragraphs>219</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109551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10</cp:revision>
  <cp:lastPrinted>2019-04-17T13:28:00Z</cp:lastPrinted>
  <dcterms:created xsi:type="dcterms:W3CDTF">2019-03-12T17:09:00Z</dcterms:created>
  <dcterms:modified xsi:type="dcterms:W3CDTF">2019-04-17T14:11:00Z</dcterms:modified>
</cp:coreProperties>
</file>