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06693A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64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0C6AE4">
        <w:t>e</w:t>
      </w:r>
      <w:r>
        <w:t xml:space="preserve"> </w:t>
      </w:r>
      <w:r w:rsidR="00793A03">
        <w:t>1</w:t>
      </w:r>
      <w:r w:rsidR="000C6AE4">
        <w:t>4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0C6AE4">
        <w:t>6. září</w:t>
      </w:r>
      <w:r>
        <w:t xml:space="preserve"> 2018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1538C1">
        <w:t> senátnímu návrhu zákona, kterým se mění zákon č. 329/2011 Sb., o poskytování dávek osobám se zdravotním postižením a o změně souvisejících zákonů, ve znění pozdějších předpisů</w:t>
      </w:r>
      <w:r w:rsidR="00FF77AB">
        <w:t xml:space="preserve"> </w:t>
      </w:r>
      <w:r w:rsidR="00FF77AB" w:rsidRPr="00FF77AB">
        <w:rPr>
          <w:b/>
        </w:rPr>
        <w:t xml:space="preserve">/ST </w:t>
      </w:r>
      <w:r w:rsidR="001538C1">
        <w:rPr>
          <w:b/>
        </w:rPr>
        <w:t>104</w:t>
      </w:r>
      <w:r w:rsidR="00FF77AB" w:rsidRPr="00FF77AB">
        <w:rPr>
          <w:b/>
        </w:rPr>
        <w:t>/</w:t>
      </w:r>
    </w:p>
    <w:p w:rsidR="004268D0" w:rsidRDefault="004268D0" w:rsidP="000F0377">
      <w:pPr>
        <w:pStyle w:val="PS-uvodnodstavec"/>
        <w:spacing w:after="0"/>
      </w:pPr>
    </w:p>
    <w:p w:rsidR="002D52F8" w:rsidRDefault="00C5416F" w:rsidP="002D52F8">
      <w:pPr>
        <w:pStyle w:val="PS-uvodnodstavec"/>
        <w:spacing w:after="0"/>
        <w:ind w:firstLine="0"/>
      </w:pPr>
      <w:r>
        <w:tab/>
        <w:t>V</w:t>
      </w:r>
      <w:r w:rsidR="00D30532">
        <w:t>ýbor pro sociální politiku Poslanecké sněmovny Parlamentu ČR</w:t>
      </w:r>
      <w:r>
        <w:t xml:space="preserve"> jako garanční výbor po projednání návrhu zákona po druhém čtení</w:t>
      </w:r>
    </w:p>
    <w:p w:rsidR="002D52F8" w:rsidRDefault="002D52F8" w:rsidP="002D52F8">
      <w:pPr>
        <w:pStyle w:val="PS-uvodnodstavec"/>
        <w:spacing w:after="0"/>
        <w:ind w:firstLine="0"/>
      </w:pPr>
    </w:p>
    <w:p w:rsidR="00C5416F" w:rsidRDefault="002D52F8" w:rsidP="002D52F8">
      <w:pPr>
        <w:pStyle w:val="PS-uvodnodstavec"/>
        <w:spacing w:after="0"/>
        <w:ind w:firstLine="0"/>
      </w:pPr>
      <w:r>
        <w:tab/>
      </w:r>
      <w:proofErr w:type="gramStart"/>
      <w:r w:rsidRPr="0006693A">
        <w:rPr>
          <w:b/>
        </w:rPr>
        <w:t xml:space="preserve">I.   </w:t>
      </w:r>
      <w:r w:rsidR="00C5416F" w:rsidRPr="0006693A">
        <w:rPr>
          <w:b/>
        </w:rPr>
        <w:t xml:space="preserve">d o p o r u č u j e </w:t>
      </w:r>
      <w:r w:rsidR="00C5416F">
        <w:t xml:space="preserve">  Poslanecké</w:t>
      </w:r>
      <w:proofErr w:type="gramEnd"/>
      <w:r w:rsidR="00C5416F">
        <w:t xml:space="preserve"> sněmovně hlasovat ve třetím čtení o návrzích podaných k návrhu zákona (podle sněmovního tisku </w:t>
      </w:r>
      <w:r w:rsidR="00877341">
        <w:t>104</w:t>
      </w:r>
      <w:r w:rsidR="00DE1EEF">
        <w:t>/4</w:t>
      </w:r>
      <w:r>
        <w:t>) v následujícím pořadí:</w:t>
      </w:r>
    </w:p>
    <w:p w:rsidR="0006693A" w:rsidRDefault="0006693A" w:rsidP="0006693A">
      <w:pPr>
        <w:pStyle w:val="PS-uvodnodstavec"/>
        <w:spacing w:after="0"/>
        <w:ind w:left="284" w:hanging="284"/>
      </w:pPr>
    </w:p>
    <w:p w:rsidR="000674AB" w:rsidRDefault="0006693A" w:rsidP="0006693A">
      <w:pPr>
        <w:pStyle w:val="PS-uvodnodstavec"/>
        <w:spacing w:after="0"/>
        <w:ind w:left="284" w:hanging="284"/>
      </w:pPr>
      <w:r w:rsidRPr="0006693A">
        <w:rPr>
          <w:b/>
        </w:rPr>
        <w:t>1.</w:t>
      </w:r>
      <w:r>
        <w:t xml:space="preserve"> </w:t>
      </w:r>
      <w:r w:rsidR="00EC6AF3">
        <w:t>Návrh na zamítnutí návrhu zákona</w:t>
      </w:r>
    </w:p>
    <w:p w:rsidR="000674AB" w:rsidRDefault="000674AB" w:rsidP="000674AB">
      <w:pPr>
        <w:pStyle w:val="PS-uvodnodstavec"/>
        <w:spacing w:after="0"/>
        <w:ind w:firstLine="0"/>
      </w:pPr>
      <w:r>
        <w:t>nebude-li přijat</w:t>
      </w:r>
    </w:p>
    <w:p w:rsidR="002D52F8" w:rsidRDefault="00EC6AF3" w:rsidP="0006693A">
      <w:pPr>
        <w:pStyle w:val="PS-uvodnodstavec"/>
        <w:spacing w:after="0" w:line="257" w:lineRule="auto"/>
        <w:ind w:firstLine="0"/>
      </w:pPr>
      <w:r w:rsidRPr="0006693A">
        <w:rPr>
          <w:b/>
        </w:rPr>
        <w:t>2</w:t>
      </w:r>
      <w:r w:rsidR="002D52F8" w:rsidRPr="0006693A">
        <w:rPr>
          <w:b/>
        </w:rPr>
        <w:t>.</w:t>
      </w:r>
      <w:r w:rsidR="002D52F8">
        <w:t xml:space="preserve"> Návrh legislativně technických úprav podle § 95 odst. 2 JŘ přednesen</w:t>
      </w:r>
      <w:r w:rsidR="006B256F">
        <w:t>ých</w:t>
      </w:r>
      <w:r w:rsidR="002D52F8">
        <w:t xml:space="preserve"> ve třetím čtení (budou-li v rozpravě ve třetím čtení předneseny)</w:t>
      </w:r>
    </w:p>
    <w:p w:rsidR="00CB75DB" w:rsidRDefault="00EC6AF3" w:rsidP="002D52F8">
      <w:pPr>
        <w:pStyle w:val="PS-uvodnodstavec"/>
        <w:spacing w:after="0" w:line="257" w:lineRule="auto"/>
        <w:ind w:firstLine="0"/>
      </w:pPr>
      <w:r w:rsidRPr="0006693A">
        <w:rPr>
          <w:b/>
        </w:rPr>
        <w:t>3.</w:t>
      </w:r>
      <w:r>
        <w:t xml:space="preserve"> </w:t>
      </w:r>
      <w:r w:rsidR="002D52F8">
        <w:t>Hlasov</w:t>
      </w:r>
      <w:r w:rsidR="006B256F">
        <w:t>ání</w:t>
      </w:r>
      <w:r w:rsidR="002D52F8">
        <w:t xml:space="preserve"> o návrhu</w:t>
      </w:r>
      <w:r w:rsidR="006B256F">
        <w:t xml:space="preserve"> zákona</w:t>
      </w:r>
      <w:r w:rsidR="002D52F8">
        <w:t xml:space="preserve"> jako o celku</w:t>
      </w:r>
      <w:r w:rsidR="006B256F">
        <w:t>;</w:t>
      </w: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tab/>
      </w:r>
      <w:proofErr w:type="gramStart"/>
      <w:r w:rsidRPr="0006693A">
        <w:rPr>
          <w:b/>
        </w:rPr>
        <w:t>II.   z a u j í m á</w:t>
      </w:r>
      <w:r>
        <w:t xml:space="preserve">   následující</w:t>
      </w:r>
      <w:proofErr w:type="gramEnd"/>
      <w:r>
        <w:t xml:space="preserve"> stanovisk</w:t>
      </w:r>
      <w:r w:rsidR="006B256F">
        <w:t>o</w:t>
      </w:r>
      <w:r>
        <w:t xml:space="preserve"> </w:t>
      </w:r>
      <w:r w:rsidR="006B256F">
        <w:t xml:space="preserve">k předloženému návrhu </w:t>
      </w:r>
      <w:r>
        <w:t xml:space="preserve">(sněmovní tisk </w:t>
      </w:r>
      <w:r w:rsidR="00877341">
        <w:t>104/4</w:t>
      </w:r>
      <w:r>
        <w:t>):</w:t>
      </w:r>
    </w:p>
    <w:p w:rsidR="00EC6AF3" w:rsidRDefault="00EC6AF3" w:rsidP="002D52F8">
      <w:pPr>
        <w:pStyle w:val="PS-uvodnodstavec"/>
        <w:spacing w:after="0" w:line="257" w:lineRule="auto"/>
        <w:ind w:firstLine="0"/>
      </w:pPr>
    </w:p>
    <w:p w:rsidR="00EC6AF3" w:rsidRDefault="00EC6AF3" w:rsidP="00EC6AF3">
      <w:pPr>
        <w:pStyle w:val="PS-uvodnodstavec"/>
        <w:spacing w:after="0" w:line="257" w:lineRule="auto"/>
        <w:ind w:firstLine="0"/>
      </w:pPr>
      <w:r>
        <w:t xml:space="preserve"> Návrh na zamítnutí návrhu zákona</w:t>
      </w:r>
      <w:r>
        <w:tab/>
      </w:r>
      <w:r>
        <w:tab/>
      </w:r>
      <w:r w:rsidRPr="0006693A">
        <w:rPr>
          <w:b/>
        </w:rPr>
        <w:t>- doporučuje</w:t>
      </w:r>
      <w:r>
        <w:tab/>
      </w:r>
      <w:r>
        <w:tab/>
      </w: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tab/>
      </w:r>
      <w:proofErr w:type="gramStart"/>
      <w:r w:rsidRPr="0006693A">
        <w:rPr>
          <w:b/>
        </w:rPr>
        <w:t>III.   p o v ě ř u j e</w:t>
      </w:r>
      <w:r>
        <w:t xml:space="preserve">   zpravodajku</w:t>
      </w:r>
      <w:proofErr w:type="gramEnd"/>
      <w:r>
        <w:t xml:space="preserve"> výboru, aby na schůzi Poslanecké sněmovny ve třetím čtení návrhu zákona </w:t>
      </w:r>
      <w:r w:rsidR="00AC21C3">
        <w:t xml:space="preserve">přednesla </w:t>
      </w:r>
      <w:r>
        <w:t>stanovisk</w:t>
      </w:r>
      <w:r w:rsidR="009335B1">
        <w:t>a</w:t>
      </w:r>
      <w:r>
        <w:t xml:space="preserve"> výboru</w:t>
      </w:r>
      <w:r w:rsidR="000674AB">
        <w:t>;</w:t>
      </w: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  <w:rPr>
          <w:ins w:id="0" w:author="Prokopova Helena" w:date="2018-09-05T11:05:00Z"/>
        </w:rPr>
      </w:pPr>
      <w:r>
        <w:tab/>
      </w:r>
      <w:proofErr w:type="gramStart"/>
      <w:r w:rsidRPr="0006693A">
        <w:rPr>
          <w:b/>
        </w:rPr>
        <w:t>IV.   p o v ě ř u j e</w:t>
      </w:r>
      <w:r>
        <w:t xml:space="preserve">   předsedkyni</w:t>
      </w:r>
      <w:proofErr w:type="gramEnd"/>
      <w:r>
        <w:t xml:space="preserve"> výboru, aby předložila toto usnesení předsedovi Poslanecké sněmovny.</w:t>
      </w:r>
    </w:p>
    <w:p w:rsidR="001519C8" w:rsidRDefault="001519C8" w:rsidP="002D52F8">
      <w:pPr>
        <w:pStyle w:val="PS-uvodnodstavec"/>
        <w:spacing w:after="0" w:line="257" w:lineRule="auto"/>
        <w:ind w:firstLine="0"/>
      </w:pPr>
    </w:p>
    <w:p w:rsidR="001519C8" w:rsidRDefault="001519C8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06693A">
        <w:t>Alena   G a j d ů š k o v</w:t>
      </w:r>
      <w:r w:rsidR="00F631E5">
        <w:t> </w:t>
      </w:r>
      <w:r w:rsidR="0006693A">
        <w:t>á</w:t>
      </w:r>
      <w:r w:rsidR="00F631E5">
        <w:t xml:space="preserve"> ,   v.</w:t>
      </w:r>
      <w:proofErr w:type="gramEnd"/>
      <w:r w:rsidR="00F631E5">
        <w:t xml:space="preserve"> r.</w:t>
      </w:r>
      <w:r>
        <w:tab/>
      </w:r>
      <w:r>
        <w:tab/>
      </w:r>
      <w:r w:rsidR="0006693A">
        <w:t>Vít   K a ň k o v s k</w:t>
      </w:r>
      <w:r w:rsidR="00F631E5">
        <w:t> </w:t>
      </w:r>
      <w:r w:rsidR="0006693A">
        <w:t>ý</w:t>
      </w:r>
      <w:r w:rsidR="00F631E5">
        <w:t xml:space="preserve"> ,   v. r.</w:t>
      </w:r>
    </w:p>
    <w:p w:rsidR="0006693A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06693A">
        <w:t>zastupující zpravodajku</w:t>
      </w:r>
    </w:p>
    <w:p w:rsidR="00D33DEB" w:rsidRDefault="0006693A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 xml:space="preserve">Markétu </w:t>
      </w:r>
      <w:proofErr w:type="spellStart"/>
      <w:r>
        <w:t>Pekarovou</w:t>
      </w:r>
      <w:proofErr w:type="spellEnd"/>
      <w:r>
        <w:t xml:space="preserve"> Adamovou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8B2F5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Olga   R i c h t e r o v</w:t>
      </w:r>
      <w:r w:rsidR="00F631E5">
        <w:t> </w:t>
      </w:r>
      <w:r>
        <w:t>á</w:t>
      </w:r>
      <w:r w:rsidR="00F631E5">
        <w:t xml:space="preserve"> ,   v.</w:t>
      </w:r>
      <w:proofErr w:type="gramEnd"/>
      <w:r w:rsidR="00F631E5">
        <w:t xml:space="preserve"> r.</w:t>
      </w:r>
      <w:bookmarkStart w:id="1" w:name="_GoBack"/>
      <w:bookmarkEnd w:id="1"/>
    </w:p>
    <w:p w:rsidR="00D55C60" w:rsidRDefault="008B2F5A" w:rsidP="001519C8">
      <w:pPr>
        <w:spacing w:after="0" w:line="240" w:lineRule="auto"/>
        <w:jc w:val="center"/>
      </w:pPr>
      <w:r>
        <w:t>místo</w:t>
      </w:r>
      <w:r w:rsidR="00D33DEB">
        <w:t>předsedkyně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9C3" w:rsidRDefault="00F039C3" w:rsidP="009A5EDB">
      <w:pPr>
        <w:spacing w:after="0" w:line="240" w:lineRule="auto"/>
      </w:pPr>
      <w:r>
        <w:separator/>
      </w:r>
    </w:p>
  </w:endnote>
  <w:endnote w:type="continuationSeparator" w:id="0">
    <w:p w:rsidR="00F039C3" w:rsidRDefault="00F039C3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F8" w:rsidRDefault="002D52F8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9C3" w:rsidRDefault="00F039C3" w:rsidP="009A5EDB">
      <w:pPr>
        <w:spacing w:after="0" w:line="240" w:lineRule="auto"/>
      </w:pPr>
      <w:r>
        <w:separator/>
      </w:r>
    </w:p>
  </w:footnote>
  <w:footnote w:type="continuationSeparator" w:id="0">
    <w:p w:rsidR="00F039C3" w:rsidRDefault="00F039C3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77E77C6"/>
    <w:multiLevelType w:val="hybridMultilevel"/>
    <w:tmpl w:val="45345A2A"/>
    <w:lvl w:ilvl="0" w:tplc="713C95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973B9"/>
    <w:multiLevelType w:val="hybridMultilevel"/>
    <w:tmpl w:val="174ABB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551304B"/>
    <w:multiLevelType w:val="hybridMultilevel"/>
    <w:tmpl w:val="A16650E2"/>
    <w:lvl w:ilvl="0" w:tplc="E2B031F2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3656"/>
    <w:multiLevelType w:val="hybridMultilevel"/>
    <w:tmpl w:val="75885D50"/>
    <w:lvl w:ilvl="0" w:tplc="15248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A94595C"/>
    <w:multiLevelType w:val="hybridMultilevel"/>
    <w:tmpl w:val="DADCE6B8"/>
    <w:lvl w:ilvl="0" w:tplc="85966C9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3E07AFC"/>
    <w:multiLevelType w:val="hybridMultilevel"/>
    <w:tmpl w:val="C99E4F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3BF5F50"/>
    <w:multiLevelType w:val="hybridMultilevel"/>
    <w:tmpl w:val="68085A90"/>
    <w:lvl w:ilvl="0" w:tplc="B540FD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25C0D97"/>
    <w:multiLevelType w:val="hybridMultilevel"/>
    <w:tmpl w:val="89922930"/>
    <w:lvl w:ilvl="0" w:tplc="0F1C09D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05298"/>
    <w:multiLevelType w:val="hybridMultilevel"/>
    <w:tmpl w:val="3676D6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3"/>
  </w:num>
  <w:num w:numId="5">
    <w:abstractNumId w:val="0"/>
  </w:num>
  <w:num w:numId="6">
    <w:abstractNumId w:val="15"/>
  </w:num>
  <w:num w:numId="7">
    <w:abstractNumId w:val="6"/>
  </w:num>
  <w:num w:numId="8">
    <w:abstractNumId w:val="11"/>
  </w:num>
  <w:num w:numId="9">
    <w:abstractNumId w:val="8"/>
  </w:num>
  <w:num w:numId="10">
    <w:abstractNumId w:val="9"/>
  </w:num>
  <w:num w:numId="11">
    <w:abstractNumId w:val="19"/>
  </w:num>
  <w:num w:numId="12">
    <w:abstractNumId w:val="17"/>
  </w:num>
  <w:num w:numId="13">
    <w:abstractNumId w:val="7"/>
  </w:num>
  <w:num w:numId="14">
    <w:abstractNumId w:val="10"/>
  </w:num>
  <w:num w:numId="15">
    <w:abstractNumId w:val="14"/>
  </w:num>
  <w:num w:numId="16">
    <w:abstractNumId w:val="18"/>
  </w:num>
  <w:num w:numId="17">
    <w:abstractNumId w:val="12"/>
  </w:num>
  <w:num w:numId="18">
    <w:abstractNumId w:val="16"/>
  </w:num>
  <w:num w:numId="19">
    <w:abstractNumId w:val="4"/>
  </w:num>
  <w:num w:numId="20">
    <w:abstractNumId w:val="20"/>
  </w:num>
  <w:num w:numId="2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rokopova Helena">
    <w15:presenceInfo w15:providerId="None" w15:userId="Prokopova He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6693A"/>
    <w:rsid w:val="000674AB"/>
    <w:rsid w:val="00091560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9C8"/>
    <w:rsid w:val="00151B4E"/>
    <w:rsid w:val="001538C1"/>
    <w:rsid w:val="00164372"/>
    <w:rsid w:val="00172FB5"/>
    <w:rsid w:val="00177799"/>
    <w:rsid w:val="001A4368"/>
    <w:rsid w:val="001B2B7C"/>
    <w:rsid w:val="001C1570"/>
    <w:rsid w:val="001C412A"/>
    <w:rsid w:val="001F2A1D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52F8"/>
    <w:rsid w:val="002F71EB"/>
    <w:rsid w:val="00302825"/>
    <w:rsid w:val="00303B27"/>
    <w:rsid w:val="00304551"/>
    <w:rsid w:val="00304C34"/>
    <w:rsid w:val="00305986"/>
    <w:rsid w:val="00317F09"/>
    <w:rsid w:val="00331ACB"/>
    <w:rsid w:val="00357F60"/>
    <w:rsid w:val="00380666"/>
    <w:rsid w:val="0038600E"/>
    <w:rsid w:val="00393BF9"/>
    <w:rsid w:val="00394A51"/>
    <w:rsid w:val="003B06AD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256F"/>
    <w:rsid w:val="006B3683"/>
    <w:rsid w:val="006C0BF7"/>
    <w:rsid w:val="006C2430"/>
    <w:rsid w:val="006C33C0"/>
    <w:rsid w:val="006F257E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73247"/>
    <w:rsid w:val="007872E9"/>
    <w:rsid w:val="00793A03"/>
    <w:rsid w:val="007A07E4"/>
    <w:rsid w:val="007A0A80"/>
    <w:rsid w:val="007B0192"/>
    <w:rsid w:val="007B5A3D"/>
    <w:rsid w:val="007B60D8"/>
    <w:rsid w:val="007B6C19"/>
    <w:rsid w:val="007C4A3E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7341"/>
    <w:rsid w:val="00877C07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335B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5F03"/>
    <w:rsid w:val="00AB7A00"/>
    <w:rsid w:val="00AC21C3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5416F"/>
    <w:rsid w:val="00C61655"/>
    <w:rsid w:val="00C83C80"/>
    <w:rsid w:val="00CA04C0"/>
    <w:rsid w:val="00CB1965"/>
    <w:rsid w:val="00CB75DB"/>
    <w:rsid w:val="00CC36DD"/>
    <w:rsid w:val="00D0475D"/>
    <w:rsid w:val="00D06C46"/>
    <w:rsid w:val="00D15353"/>
    <w:rsid w:val="00D30532"/>
    <w:rsid w:val="00D33DEB"/>
    <w:rsid w:val="00D35220"/>
    <w:rsid w:val="00D377EE"/>
    <w:rsid w:val="00D37804"/>
    <w:rsid w:val="00D42B7A"/>
    <w:rsid w:val="00D50563"/>
    <w:rsid w:val="00D550B3"/>
    <w:rsid w:val="00D55C60"/>
    <w:rsid w:val="00D76DF4"/>
    <w:rsid w:val="00D93F75"/>
    <w:rsid w:val="00DA6675"/>
    <w:rsid w:val="00DB2D7D"/>
    <w:rsid w:val="00DC1AC7"/>
    <w:rsid w:val="00DC426A"/>
    <w:rsid w:val="00DC7429"/>
    <w:rsid w:val="00DD1C04"/>
    <w:rsid w:val="00DD2E68"/>
    <w:rsid w:val="00DE1EEF"/>
    <w:rsid w:val="00DE50B3"/>
    <w:rsid w:val="00DF283F"/>
    <w:rsid w:val="00DF5026"/>
    <w:rsid w:val="00E236FF"/>
    <w:rsid w:val="00E24A72"/>
    <w:rsid w:val="00E31228"/>
    <w:rsid w:val="00E358C7"/>
    <w:rsid w:val="00E43FF3"/>
    <w:rsid w:val="00E51907"/>
    <w:rsid w:val="00E7084B"/>
    <w:rsid w:val="00E72366"/>
    <w:rsid w:val="00E87FE5"/>
    <w:rsid w:val="00EA2567"/>
    <w:rsid w:val="00EB0F34"/>
    <w:rsid w:val="00EB32F3"/>
    <w:rsid w:val="00EC6AF3"/>
    <w:rsid w:val="00EF0663"/>
    <w:rsid w:val="00EF1BA1"/>
    <w:rsid w:val="00EF56B8"/>
    <w:rsid w:val="00F039C3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31E5"/>
    <w:rsid w:val="00F66688"/>
    <w:rsid w:val="00F667FD"/>
    <w:rsid w:val="00F719BF"/>
    <w:rsid w:val="00F83067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AAAE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2018-09-07T07:33:00Z</cp:lastPrinted>
  <dcterms:created xsi:type="dcterms:W3CDTF">2018-09-07T10:52:00Z</dcterms:created>
  <dcterms:modified xsi:type="dcterms:W3CDTF">2018-09-07T10:52:00Z</dcterms:modified>
  <dc:language>cs-CZ</dc:language>
</cp:coreProperties>
</file>